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CDCD3" w14:textId="1C6C886A" w:rsidR="00364392" w:rsidRPr="00006F03" w:rsidRDefault="00006F03" w:rsidP="000C61CA">
      <w:pPr>
        <w:pStyle w:val="Title"/>
        <w:rPr>
          <w:bCs/>
        </w:rPr>
      </w:pPr>
      <w:bookmarkStart w:id="0" w:name="_Toc508894306"/>
      <w:r w:rsidRPr="00006F03">
        <w:t xml:space="preserve">Annex </w:t>
      </w:r>
      <w:r w:rsidR="00CE7987">
        <w:t>II</w:t>
      </w:r>
      <w:r w:rsidRPr="00006F03">
        <w:t xml:space="preserve"> – Core TSOs general measures and action plan to avoid future cross-zonal capacity </w:t>
      </w:r>
      <w:proofErr w:type="gramStart"/>
      <w:r w:rsidRPr="00006F03">
        <w:t>reductions</w:t>
      </w:r>
      <w:proofErr w:type="gramEnd"/>
    </w:p>
    <w:p w14:paraId="1F8CD1B0" w14:textId="77777777" w:rsidR="00A141AD" w:rsidRPr="002E2FFC" w:rsidRDefault="00A141AD" w:rsidP="000C61CA">
      <w:pPr>
        <w:pStyle w:val="Title"/>
        <w:rPr>
          <w:highlight w:val="yellow"/>
        </w:rPr>
      </w:pPr>
    </w:p>
    <w:p w14:paraId="78551371" w14:textId="5DF2223D" w:rsidR="00167F46" w:rsidRPr="002E2FFC" w:rsidRDefault="00167F46" w:rsidP="000C61CA">
      <w:pPr>
        <w:pStyle w:val="Title"/>
        <w:rPr>
          <w:highlight w:val="yellow"/>
        </w:rPr>
      </w:pPr>
    </w:p>
    <w:p w14:paraId="373E77DD" w14:textId="77777777" w:rsidR="00F200C2" w:rsidRDefault="00F200C2" w:rsidP="00167F46">
      <w:pPr>
        <w:pStyle w:val="Department"/>
        <w:jc w:val="center"/>
        <w:rPr>
          <w:rFonts w:ascii="Arial" w:hAnsi="Arial" w:cs="Arial"/>
          <w:bCs w:val="0"/>
          <w:color w:val="auto"/>
        </w:rPr>
      </w:pPr>
    </w:p>
    <w:p w14:paraId="129B19E6" w14:textId="77777777" w:rsidR="00F200C2" w:rsidRDefault="00F200C2" w:rsidP="00167F46">
      <w:pPr>
        <w:pStyle w:val="Department"/>
        <w:jc w:val="center"/>
        <w:rPr>
          <w:rFonts w:ascii="Arial" w:hAnsi="Arial" w:cs="Arial"/>
          <w:bCs w:val="0"/>
          <w:color w:val="auto"/>
        </w:rPr>
      </w:pPr>
    </w:p>
    <w:p w14:paraId="3F66C93C" w14:textId="77777777" w:rsidR="00F200C2" w:rsidRDefault="00F200C2" w:rsidP="00167F46">
      <w:pPr>
        <w:pStyle w:val="Department"/>
        <w:jc w:val="center"/>
        <w:rPr>
          <w:rFonts w:ascii="Arial" w:hAnsi="Arial" w:cs="Arial"/>
          <w:bCs w:val="0"/>
          <w:color w:val="auto"/>
        </w:rPr>
      </w:pPr>
    </w:p>
    <w:p w14:paraId="50427475" w14:textId="77777777" w:rsidR="00F200C2" w:rsidRDefault="00F200C2" w:rsidP="00167F46">
      <w:pPr>
        <w:pStyle w:val="Department"/>
        <w:jc w:val="center"/>
        <w:rPr>
          <w:rFonts w:ascii="Arial" w:hAnsi="Arial" w:cs="Arial"/>
          <w:bCs w:val="0"/>
          <w:color w:val="auto"/>
        </w:rPr>
      </w:pPr>
    </w:p>
    <w:p w14:paraId="1724B3C8" w14:textId="77777777" w:rsidR="00F200C2" w:rsidRDefault="00F200C2" w:rsidP="00167F46">
      <w:pPr>
        <w:pStyle w:val="Department"/>
        <w:jc w:val="center"/>
        <w:rPr>
          <w:rFonts w:ascii="Arial" w:hAnsi="Arial" w:cs="Arial"/>
          <w:bCs w:val="0"/>
          <w:color w:val="auto"/>
        </w:rPr>
      </w:pPr>
    </w:p>
    <w:p w14:paraId="228494D5" w14:textId="77777777" w:rsidR="00F200C2" w:rsidRDefault="00F200C2" w:rsidP="00167F46">
      <w:pPr>
        <w:pStyle w:val="Department"/>
        <w:jc w:val="center"/>
        <w:rPr>
          <w:rFonts w:ascii="Arial" w:hAnsi="Arial" w:cs="Arial"/>
          <w:bCs w:val="0"/>
          <w:color w:val="auto"/>
        </w:rPr>
      </w:pPr>
    </w:p>
    <w:p w14:paraId="047A9779" w14:textId="77777777" w:rsidR="00F200C2" w:rsidRDefault="00F200C2" w:rsidP="00167F46">
      <w:pPr>
        <w:pStyle w:val="Department"/>
        <w:jc w:val="center"/>
        <w:rPr>
          <w:rFonts w:ascii="Arial" w:hAnsi="Arial" w:cs="Arial"/>
          <w:bCs w:val="0"/>
          <w:color w:val="auto"/>
        </w:rPr>
      </w:pPr>
    </w:p>
    <w:p w14:paraId="357CBD16" w14:textId="77777777" w:rsidR="00F200C2" w:rsidRDefault="00F200C2" w:rsidP="00167F46">
      <w:pPr>
        <w:pStyle w:val="Department"/>
        <w:jc w:val="center"/>
        <w:rPr>
          <w:rFonts w:ascii="Arial" w:hAnsi="Arial" w:cs="Arial"/>
          <w:bCs w:val="0"/>
          <w:color w:val="auto"/>
        </w:rPr>
      </w:pPr>
    </w:p>
    <w:p w14:paraId="72D7DED4" w14:textId="6B94FDBA" w:rsidR="00167F46" w:rsidRPr="003D53FF" w:rsidRDefault="002E2FFC" w:rsidP="00167F46">
      <w:pPr>
        <w:pStyle w:val="Department"/>
        <w:jc w:val="center"/>
        <w:rPr>
          <w:rFonts w:ascii="Arial" w:hAnsi="Arial" w:cs="Arial"/>
          <w:bCs w:val="0"/>
          <w:color w:val="auto"/>
        </w:rPr>
      </w:pPr>
      <w:r w:rsidRPr="002E2FFC">
        <w:rPr>
          <w:rFonts w:ascii="Arial" w:hAnsi="Arial" w:cs="Arial"/>
          <w:bCs w:val="0"/>
          <w:color w:val="auto"/>
        </w:rPr>
        <w:t>Q</w:t>
      </w:r>
      <w:r w:rsidR="0023383F">
        <w:rPr>
          <w:rFonts w:ascii="Arial" w:hAnsi="Arial" w:cs="Arial"/>
          <w:bCs w:val="0"/>
          <w:color w:val="auto"/>
        </w:rPr>
        <w:t>4</w:t>
      </w:r>
      <w:r w:rsidR="00167F46" w:rsidRPr="002E2FFC">
        <w:rPr>
          <w:rFonts w:ascii="Arial" w:hAnsi="Arial" w:cs="Arial"/>
          <w:bCs w:val="0"/>
          <w:color w:val="auto"/>
        </w:rPr>
        <w:t xml:space="preserve"> 20</w:t>
      </w:r>
      <w:r w:rsidR="00364392" w:rsidRPr="002E2FFC">
        <w:rPr>
          <w:rFonts w:ascii="Arial" w:hAnsi="Arial" w:cs="Arial"/>
          <w:bCs w:val="0"/>
          <w:color w:val="auto"/>
        </w:rPr>
        <w:t>2</w:t>
      </w:r>
      <w:r w:rsidRPr="002E2FFC">
        <w:rPr>
          <w:rFonts w:ascii="Arial" w:hAnsi="Arial" w:cs="Arial"/>
          <w:bCs w:val="0"/>
          <w:color w:val="auto"/>
        </w:rPr>
        <w:t>2</w:t>
      </w:r>
    </w:p>
    <w:p w14:paraId="5E8C6E83" w14:textId="77777777" w:rsidR="00167F46" w:rsidRPr="003D53FF" w:rsidRDefault="00167F46" w:rsidP="00167F46">
      <w:pPr>
        <w:pStyle w:val="Department"/>
        <w:jc w:val="center"/>
        <w:rPr>
          <w:rFonts w:ascii="Arial" w:hAnsi="Arial" w:cs="Arial"/>
          <w:b w:val="0"/>
          <w:color w:val="auto"/>
        </w:rPr>
      </w:pPr>
    </w:p>
    <w:p w14:paraId="61BB4651" w14:textId="77777777" w:rsidR="00F200C2" w:rsidRDefault="00F200C2" w:rsidP="00D46052">
      <w:pPr>
        <w:tabs>
          <w:tab w:val="left" w:pos="7864"/>
        </w:tabs>
        <w:rPr>
          <w:rFonts w:eastAsiaTheme="minorHAnsi" w:cs="Arial"/>
          <w:bCs/>
          <w:color w:val="7F7F7F" w:themeColor="text1" w:themeTint="80"/>
          <w:kern w:val="32"/>
          <w:sz w:val="24"/>
          <w:szCs w:val="26"/>
          <w:lang w:val="en-GB" w:eastAsia="nl-NL"/>
        </w:rPr>
      </w:pPr>
    </w:p>
    <w:p w14:paraId="61DA0601" w14:textId="3BF69668" w:rsidR="00D46052" w:rsidRDefault="00D46052" w:rsidP="00D46052">
      <w:pPr>
        <w:tabs>
          <w:tab w:val="left" w:pos="7864"/>
        </w:tabs>
        <w:rPr>
          <w:rFonts w:eastAsiaTheme="minorHAnsi" w:cs="Arial"/>
          <w:bCs/>
          <w:color w:val="7F7F7F" w:themeColor="text1" w:themeTint="80"/>
          <w:kern w:val="32"/>
          <w:sz w:val="24"/>
          <w:szCs w:val="26"/>
          <w:lang w:val="en-GB" w:eastAsia="nl-NL"/>
        </w:rPr>
      </w:pPr>
      <w:bookmarkStart w:id="1" w:name="_Toc470773931"/>
      <w:bookmarkStart w:id="2" w:name="_Toc470773932"/>
      <w:bookmarkStart w:id="3" w:name="_Toc470773933"/>
      <w:bookmarkStart w:id="4" w:name="_Toc470599858"/>
      <w:bookmarkStart w:id="5" w:name="_Toc508894307"/>
      <w:bookmarkEnd w:id="0"/>
      <w:bookmarkEnd w:id="1"/>
      <w:bookmarkEnd w:id="2"/>
      <w:bookmarkEnd w:id="3"/>
    </w:p>
    <w:sdt>
      <w:sdtPr>
        <w:rPr>
          <w:rFonts w:asciiTheme="minorHAnsi" w:hAnsiTheme="minorHAnsi" w:cstheme="minorHAnsi"/>
          <w:b/>
          <w:bCs/>
          <w:i/>
          <w:iCs/>
          <w:sz w:val="24"/>
          <w:szCs w:val="24"/>
        </w:rPr>
        <w:id w:val="652173582"/>
        <w:docPartObj>
          <w:docPartGallery w:val="Table of Contents"/>
          <w:docPartUnique/>
        </w:docPartObj>
      </w:sdtPr>
      <w:sdtContent>
        <w:p w14:paraId="2E22A2E5" w14:textId="3482BD99" w:rsidR="00D46052" w:rsidRDefault="1EE932FB" w:rsidP="1EE932FB">
          <w:pPr>
            <w:tabs>
              <w:tab w:val="left" w:pos="7864"/>
            </w:tabs>
            <w:rPr>
              <w:color w:val="5F5F5F" w:themeColor="text2"/>
              <w:lang w:val="en-GB"/>
            </w:rPr>
          </w:pPr>
          <w:r w:rsidRPr="1EE932FB">
            <w:rPr>
              <w:color w:val="5F5F5F" w:themeColor="background2" w:themeShade="80"/>
              <w:lang w:val="en-GB"/>
            </w:rPr>
            <w:t>Table of Contents</w:t>
          </w:r>
        </w:p>
        <w:p w14:paraId="16B05C45" w14:textId="77777777" w:rsidR="00D46052" w:rsidRPr="00D46052" w:rsidRDefault="00D46052" w:rsidP="1EE932FB">
          <w:pPr>
            <w:tabs>
              <w:tab w:val="left" w:pos="7864"/>
            </w:tabs>
            <w:rPr>
              <w:b/>
              <w:bCs/>
              <w:color w:val="5F5F5F" w:themeColor="text2"/>
              <w:lang w:val="en-GB"/>
            </w:rPr>
          </w:pPr>
        </w:p>
        <w:p w14:paraId="4A01DFEE" w14:textId="7C9808EC" w:rsidR="002B6487" w:rsidRDefault="1EE932FB">
          <w:pPr>
            <w:pStyle w:val="TOC1"/>
            <w:tabs>
              <w:tab w:val="right" w:leader="dot" w:pos="9288"/>
            </w:tabs>
            <w:rPr>
              <w:rFonts w:cstheme="minorBidi"/>
              <w:b w:val="0"/>
              <w:bCs w:val="0"/>
              <w:i w:val="0"/>
              <w:iCs w:val="0"/>
              <w:noProof/>
              <w:sz w:val="22"/>
              <w:szCs w:val="22"/>
              <w:lang w:val="en-GB" w:eastAsia="en-GB"/>
            </w:rPr>
          </w:pPr>
          <w:r>
            <w:fldChar w:fldCharType="begin"/>
          </w:r>
          <w:r w:rsidR="00D46052">
            <w:instrText>TOC \o "1-3" \h \z \u</w:instrText>
          </w:r>
          <w:r>
            <w:fldChar w:fldCharType="separate"/>
          </w:r>
          <w:hyperlink w:anchor="_Toc127525551" w:history="1">
            <w:r w:rsidR="002B6487" w:rsidRPr="00993DD5">
              <w:rPr>
                <w:rStyle w:val="Hyperlink"/>
                <w:noProof/>
              </w:rPr>
              <w:t>Introduction</w:t>
            </w:r>
            <w:r w:rsidR="002B6487">
              <w:rPr>
                <w:noProof/>
                <w:webHidden/>
              </w:rPr>
              <w:tab/>
            </w:r>
            <w:r w:rsidR="002B6487">
              <w:rPr>
                <w:noProof/>
                <w:webHidden/>
              </w:rPr>
              <w:fldChar w:fldCharType="begin"/>
            </w:r>
            <w:r w:rsidR="002B6487">
              <w:rPr>
                <w:noProof/>
                <w:webHidden/>
              </w:rPr>
              <w:instrText xml:space="preserve"> PAGEREF _Toc127525551 \h </w:instrText>
            </w:r>
            <w:r w:rsidR="002B6487">
              <w:rPr>
                <w:noProof/>
                <w:webHidden/>
              </w:rPr>
            </w:r>
            <w:r w:rsidR="002B6487">
              <w:rPr>
                <w:noProof/>
                <w:webHidden/>
              </w:rPr>
              <w:fldChar w:fldCharType="separate"/>
            </w:r>
            <w:r w:rsidR="002B6487">
              <w:rPr>
                <w:noProof/>
                <w:webHidden/>
              </w:rPr>
              <w:t>3</w:t>
            </w:r>
            <w:r w:rsidR="002B6487">
              <w:rPr>
                <w:noProof/>
                <w:webHidden/>
              </w:rPr>
              <w:fldChar w:fldCharType="end"/>
            </w:r>
          </w:hyperlink>
        </w:p>
        <w:p w14:paraId="44F87C5C" w14:textId="581FFB55" w:rsidR="002B6487" w:rsidRDefault="00000000">
          <w:pPr>
            <w:pStyle w:val="TOC1"/>
            <w:tabs>
              <w:tab w:val="right" w:leader="dot" w:pos="9288"/>
            </w:tabs>
            <w:rPr>
              <w:rFonts w:cstheme="minorBidi"/>
              <w:b w:val="0"/>
              <w:bCs w:val="0"/>
              <w:i w:val="0"/>
              <w:iCs w:val="0"/>
              <w:noProof/>
              <w:sz w:val="22"/>
              <w:szCs w:val="22"/>
              <w:lang w:val="en-GB" w:eastAsia="en-GB"/>
            </w:rPr>
          </w:pPr>
          <w:hyperlink w:anchor="_Toc127525552" w:history="1">
            <w:r w:rsidR="002B6487" w:rsidRPr="00993DD5">
              <w:rPr>
                <w:rStyle w:val="Hyperlink"/>
                <w:rFonts w:eastAsia="Arial"/>
                <w:noProof/>
              </w:rPr>
              <w:t>DAVinCy TSOs</w:t>
            </w:r>
            <w:r w:rsidR="002B6487">
              <w:rPr>
                <w:noProof/>
                <w:webHidden/>
              </w:rPr>
              <w:tab/>
            </w:r>
            <w:r w:rsidR="002B6487">
              <w:rPr>
                <w:noProof/>
                <w:webHidden/>
              </w:rPr>
              <w:fldChar w:fldCharType="begin"/>
            </w:r>
            <w:r w:rsidR="002B6487">
              <w:rPr>
                <w:noProof/>
                <w:webHidden/>
              </w:rPr>
              <w:instrText xml:space="preserve"> PAGEREF _Toc127525552 \h </w:instrText>
            </w:r>
            <w:r w:rsidR="002B6487">
              <w:rPr>
                <w:noProof/>
                <w:webHidden/>
              </w:rPr>
            </w:r>
            <w:r w:rsidR="002B6487">
              <w:rPr>
                <w:noProof/>
                <w:webHidden/>
              </w:rPr>
              <w:fldChar w:fldCharType="separate"/>
            </w:r>
            <w:r w:rsidR="002B6487">
              <w:rPr>
                <w:noProof/>
                <w:webHidden/>
              </w:rPr>
              <w:t>4</w:t>
            </w:r>
            <w:r w:rsidR="002B6487">
              <w:rPr>
                <w:noProof/>
                <w:webHidden/>
              </w:rPr>
              <w:fldChar w:fldCharType="end"/>
            </w:r>
          </w:hyperlink>
        </w:p>
        <w:p w14:paraId="0BC7B988" w14:textId="58C0DA19" w:rsidR="002B6487" w:rsidRDefault="00000000">
          <w:pPr>
            <w:pStyle w:val="TOC2"/>
            <w:tabs>
              <w:tab w:val="right" w:leader="dot" w:pos="9288"/>
            </w:tabs>
            <w:rPr>
              <w:rFonts w:cstheme="minorBidi"/>
              <w:b w:val="0"/>
              <w:bCs w:val="0"/>
              <w:noProof/>
              <w:lang w:val="en-GB" w:eastAsia="en-GB"/>
            </w:rPr>
          </w:pPr>
          <w:hyperlink w:anchor="_Toc127525553" w:history="1">
            <w:r w:rsidR="002B6487" w:rsidRPr="00993DD5">
              <w:rPr>
                <w:rStyle w:val="Hyperlink"/>
                <w:noProof/>
              </w:rPr>
              <w:t>APG</w:t>
            </w:r>
            <w:r w:rsidR="002B6487">
              <w:rPr>
                <w:noProof/>
                <w:webHidden/>
              </w:rPr>
              <w:tab/>
            </w:r>
            <w:r w:rsidR="002B6487">
              <w:rPr>
                <w:noProof/>
                <w:webHidden/>
              </w:rPr>
              <w:fldChar w:fldCharType="begin"/>
            </w:r>
            <w:r w:rsidR="002B6487">
              <w:rPr>
                <w:noProof/>
                <w:webHidden/>
              </w:rPr>
              <w:instrText xml:space="preserve"> PAGEREF _Toc127525553 \h </w:instrText>
            </w:r>
            <w:r w:rsidR="002B6487">
              <w:rPr>
                <w:noProof/>
                <w:webHidden/>
              </w:rPr>
            </w:r>
            <w:r w:rsidR="002B6487">
              <w:rPr>
                <w:noProof/>
                <w:webHidden/>
              </w:rPr>
              <w:fldChar w:fldCharType="separate"/>
            </w:r>
            <w:r w:rsidR="002B6487">
              <w:rPr>
                <w:noProof/>
                <w:webHidden/>
              </w:rPr>
              <w:t>4</w:t>
            </w:r>
            <w:r w:rsidR="002B6487">
              <w:rPr>
                <w:noProof/>
                <w:webHidden/>
              </w:rPr>
              <w:fldChar w:fldCharType="end"/>
            </w:r>
          </w:hyperlink>
        </w:p>
        <w:p w14:paraId="08253D4C" w14:textId="5724370E" w:rsidR="002B6487" w:rsidRDefault="00000000">
          <w:pPr>
            <w:pStyle w:val="TOC2"/>
            <w:tabs>
              <w:tab w:val="right" w:leader="dot" w:pos="9288"/>
            </w:tabs>
            <w:rPr>
              <w:rFonts w:cstheme="minorBidi"/>
              <w:b w:val="0"/>
              <w:bCs w:val="0"/>
              <w:noProof/>
              <w:lang w:val="en-GB" w:eastAsia="en-GB"/>
            </w:rPr>
          </w:pPr>
          <w:hyperlink w:anchor="_Toc127525554" w:history="1">
            <w:r w:rsidR="002B6487" w:rsidRPr="00993DD5">
              <w:rPr>
                <w:rStyle w:val="Hyperlink"/>
                <w:noProof/>
              </w:rPr>
              <w:t>German TSOs</w:t>
            </w:r>
            <w:r w:rsidR="002B6487">
              <w:rPr>
                <w:noProof/>
                <w:webHidden/>
              </w:rPr>
              <w:tab/>
            </w:r>
            <w:r w:rsidR="002B6487">
              <w:rPr>
                <w:noProof/>
                <w:webHidden/>
              </w:rPr>
              <w:fldChar w:fldCharType="begin"/>
            </w:r>
            <w:r w:rsidR="002B6487">
              <w:rPr>
                <w:noProof/>
                <w:webHidden/>
              </w:rPr>
              <w:instrText xml:space="preserve"> PAGEREF _Toc127525554 \h </w:instrText>
            </w:r>
            <w:r w:rsidR="002B6487">
              <w:rPr>
                <w:noProof/>
                <w:webHidden/>
              </w:rPr>
            </w:r>
            <w:r w:rsidR="002B6487">
              <w:rPr>
                <w:noProof/>
                <w:webHidden/>
              </w:rPr>
              <w:fldChar w:fldCharType="separate"/>
            </w:r>
            <w:r w:rsidR="002B6487">
              <w:rPr>
                <w:noProof/>
                <w:webHidden/>
              </w:rPr>
              <w:t>6</w:t>
            </w:r>
            <w:r w:rsidR="002B6487">
              <w:rPr>
                <w:noProof/>
                <w:webHidden/>
              </w:rPr>
              <w:fldChar w:fldCharType="end"/>
            </w:r>
          </w:hyperlink>
        </w:p>
        <w:p w14:paraId="17AD4A81" w14:textId="3BEEF1A5" w:rsidR="002B6487" w:rsidRDefault="00000000">
          <w:pPr>
            <w:pStyle w:val="TOC2"/>
            <w:tabs>
              <w:tab w:val="right" w:leader="dot" w:pos="9288"/>
            </w:tabs>
            <w:rPr>
              <w:rFonts w:cstheme="minorBidi"/>
              <w:b w:val="0"/>
              <w:bCs w:val="0"/>
              <w:noProof/>
              <w:lang w:val="en-GB" w:eastAsia="en-GB"/>
            </w:rPr>
          </w:pPr>
          <w:hyperlink w:anchor="_Toc127525555" w:history="1">
            <w:r w:rsidR="002B6487" w:rsidRPr="00993DD5">
              <w:rPr>
                <w:rStyle w:val="Hyperlink"/>
                <w:noProof/>
              </w:rPr>
              <w:t>TENNET TSO BV</w:t>
            </w:r>
            <w:r w:rsidR="002B6487">
              <w:rPr>
                <w:noProof/>
                <w:webHidden/>
              </w:rPr>
              <w:tab/>
            </w:r>
            <w:r w:rsidR="002B6487">
              <w:rPr>
                <w:noProof/>
                <w:webHidden/>
              </w:rPr>
              <w:fldChar w:fldCharType="begin"/>
            </w:r>
            <w:r w:rsidR="002B6487">
              <w:rPr>
                <w:noProof/>
                <w:webHidden/>
              </w:rPr>
              <w:instrText xml:space="preserve"> PAGEREF _Toc127525555 \h </w:instrText>
            </w:r>
            <w:r w:rsidR="002B6487">
              <w:rPr>
                <w:noProof/>
                <w:webHidden/>
              </w:rPr>
            </w:r>
            <w:r w:rsidR="002B6487">
              <w:rPr>
                <w:noProof/>
                <w:webHidden/>
              </w:rPr>
              <w:fldChar w:fldCharType="separate"/>
            </w:r>
            <w:r w:rsidR="002B6487">
              <w:rPr>
                <w:noProof/>
                <w:webHidden/>
              </w:rPr>
              <w:t>8</w:t>
            </w:r>
            <w:r w:rsidR="002B6487">
              <w:rPr>
                <w:noProof/>
                <w:webHidden/>
              </w:rPr>
              <w:fldChar w:fldCharType="end"/>
            </w:r>
          </w:hyperlink>
        </w:p>
        <w:p w14:paraId="6E0FEBAF" w14:textId="1191CB0B" w:rsidR="002B6487" w:rsidRDefault="00000000">
          <w:pPr>
            <w:pStyle w:val="TOC1"/>
            <w:tabs>
              <w:tab w:val="right" w:leader="dot" w:pos="9288"/>
            </w:tabs>
            <w:rPr>
              <w:rFonts w:cstheme="minorBidi"/>
              <w:b w:val="0"/>
              <w:bCs w:val="0"/>
              <w:i w:val="0"/>
              <w:iCs w:val="0"/>
              <w:noProof/>
              <w:sz w:val="22"/>
              <w:szCs w:val="22"/>
              <w:lang w:val="en-GB" w:eastAsia="en-GB"/>
            </w:rPr>
          </w:pPr>
          <w:hyperlink w:anchor="_Toc127525556" w:history="1">
            <w:r w:rsidR="002B6487" w:rsidRPr="00993DD5">
              <w:rPr>
                <w:rStyle w:val="Hyperlink"/>
                <w:noProof/>
              </w:rPr>
              <w:t>ELIA</w:t>
            </w:r>
            <w:r w:rsidR="002B6487">
              <w:rPr>
                <w:noProof/>
                <w:webHidden/>
              </w:rPr>
              <w:tab/>
            </w:r>
            <w:r w:rsidR="002B6487">
              <w:rPr>
                <w:noProof/>
                <w:webHidden/>
              </w:rPr>
              <w:fldChar w:fldCharType="begin"/>
            </w:r>
            <w:r w:rsidR="002B6487">
              <w:rPr>
                <w:noProof/>
                <w:webHidden/>
              </w:rPr>
              <w:instrText xml:space="preserve"> PAGEREF _Toc127525556 \h </w:instrText>
            </w:r>
            <w:r w:rsidR="002B6487">
              <w:rPr>
                <w:noProof/>
                <w:webHidden/>
              </w:rPr>
            </w:r>
            <w:r w:rsidR="002B6487">
              <w:rPr>
                <w:noProof/>
                <w:webHidden/>
              </w:rPr>
              <w:fldChar w:fldCharType="separate"/>
            </w:r>
            <w:r w:rsidR="002B6487">
              <w:rPr>
                <w:noProof/>
                <w:webHidden/>
              </w:rPr>
              <w:t>10</w:t>
            </w:r>
            <w:r w:rsidR="002B6487">
              <w:rPr>
                <w:noProof/>
                <w:webHidden/>
              </w:rPr>
              <w:fldChar w:fldCharType="end"/>
            </w:r>
          </w:hyperlink>
        </w:p>
        <w:p w14:paraId="73D19AF2" w14:textId="7D06BF6E" w:rsidR="002B6487" w:rsidRDefault="00000000">
          <w:pPr>
            <w:pStyle w:val="TOC1"/>
            <w:tabs>
              <w:tab w:val="right" w:leader="dot" w:pos="9288"/>
            </w:tabs>
            <w:rPr>
              <w:rFonts w:cstheme="minorBidi"/>
              <w:b w:val="0"/>
              <w:bCs w:val="0"/>
              <w:i w:val="0"/>
              <w:iCs w:val="0"/>
              <w:noProof/>
              <w:sz w:val="22"/>
              <w:szCs w:val="22"/>
              <w:lang w:val="en-GB" w:eastAsia="en-GB"/>
            </w:rPr>
          </w:pPr>
          <w:hyperlink w:anchor="_Toc127525557" w:history="1">
            <w:r w:rsidR="002B6487" w:rsidRPr="00993DD5">
              <w:rPr>
                <w:rStyle w:val="Hyperlink"/>
                <w:noProof/>
              </w:rPr>
              <w:t>ELES</w:t>
            </w:r>
            <w:r w:rsidR="002B6487">
              <w:rPr>
                <w:noProof/>
                <w:webHidden/>
              </w:rPr>
              <w:tab/>
            </w:r>
            <w:r w:rsidR="002B6487">
              <w:rPr>
                <w:noProof/>
                <w:webHidden/>
              </w:rPr>
              <w:fldChar w:fldCharType="begin"/>
            </w:r>
            <w:r w:rsidR="002B6487">
              <w:rPr>
                <w:noProof/>
                <w:webHidden/>
              </w:rPr>
              <w:instrText xml:space="preserve"> PAGEREF _Toc127525557 \h </w:instrText>
            </w:r>
            <w:r w:rsidR="002B6487">
              <w:rPr>
                <w:noProof/>
                <w:webHidden/>
              </w:rPr>
            </w:r>
            <w:r w:rsidR="002B6487">
              <w:rPr>
                <w:noProof/>
                <w:webHidden/>
              </w:rPr>
              <w:fldChar w:fldCharType="separate"/>
            </w:r>
            <w:r w:rsidR="002B6487">
              <w:rPr>
                <w:noProof/>
                <w:webHidden/>
              </w:rPr>
              <w:t>12</w:t>
            </w:r>
            <w:r w:rsidR="002B6487">
              <w:rPr>
                <w:noProof/>
                <w:webHidden/>
              </w:rPr>
              <w:fldChar w:fldCharType="end"/>
            </w:r>
          </w:hyperlink>
        </w:p>
        <w:p w14:paraId="4B323837" w14:textId="1794F683" w:rsidR="002B6487" w:rsidRDefault="00000000">
          <w:pPr>
            <w:pStyle w:val="TOC1"/>
            <w:tabs>
              <w:tab w:val="right" w:leader="dot" w:pos="9288"/>
            </w:tabs>
            <w:rPr>
              <w:rFonts w:cstheme="minorBidi"/>
              <w:b w:val="0"/>
              <w:bCs w:val="0"/>
              <w:i w:val="0"/>
              <w:iCs w:val="0"/>
              <w:noProof/>
              <w:sz w:val="22"/>
              <w:szCs w:val="22"/>
              <w:lang w:val="en-GB" w:eastAsia="en-GB"/>
            </w:rPr>
          </w:pPr>
          <w:hyperlink w:anchor="_Toc127525558" w:history="1">
            <w:r w:rsidR="002B6487" w:rsidRPr="00993DD5">
              <w:rPr>
                <w:rStyle w:val="Hyperlink"/>
                <w:noProof/>
              </w:rPr>
              <w:t>HOPS</w:t>
            </w:r>
            <w:r w:rsidR="002B6487">
              <w:rPr>
                <w:noProof/>
                <w:webHidden/>
              </w:rPr>
              <w:tab/>
            </w:r>
            <w:r w:rsidR="002B6487">
              <w:rPr>
                <w:noProof/>
                <w:webHidden/>
              </w:rPr>
              <w:fldChar w:fldCharType="begin"/>
            </w:r>
            <w:r w:rsidR="002B6487">
              <w:rPr>
                <w:noProof/>
                <w:webHidden/>
              </w:rPr>
              <w:instrText xml:space="preserve"> PAGEREF _Toc127525558 \h </w:instrText>
            </w:r>
            <w:r w:rsidR="002B6487">
              <w:rPr>
                <w:noProof/>
                <w:webHidden/>
              </w:rPr>
            </w:r>
            <w:r w:rsidR="002B6487">
              <w:rPr>
                <w:noProof/>
                <w:webHidden/>
              </w:rPr>
              <w:fldChar w:fldCharType="separate"/>
            </w:r>
            <w:r w:rsidR="002B6487">
              <w:rPr>
                <w:noProof/>
                <w:webHidden/>
              </w:rPr>
              <w:t>13</w:t>
            </w:r>
            <w:r w:rsidR="002B6487">
              <w:rPr>
                <w:noProof/>
                <w:webHidden/>
              </w:rPr>
              <w:fldChar w:fldCharType="end"/>
            </w:r>
          </w:hyperlink>
        </w:p>
        <w:p w14:paraId="60A36B06" w14:textId="71A9239B" w:rsidR="002B6487" w:rsidRDefault="00000000">
          <w:pPr>
            <w:pStyle w:val="TOC1"/>
            <w:tabs>
              <w:tab w:val="right" w:leader="dot" w:pos="9288"/>
            </w:tabs>
            <w:rPr>
              <w:rFonts w:cstheme="minorBidi"/>
              <w:b w:val="0"/>
              <w:bCs w:val="0"/>
              <w:i w:val="0"/>
              <w:iCs w:val="0"/>
              <w:noProof/>
              <w:sz w:val="22"/>
              <w:szCs w:val="22"/>
              <w:lang w:val="en-GB" w:eastAsia="en-GB"/>
            </w:rPr>
          </w:pPr>
          <w:hyperlink w:anchor="_Toc127525559" w:history="1">
            <w:r w:rsidR="002B6487" w:rsidRPr="00993DD5">
              <w:rPr>
                <w:rStyle w:val="Hyperlink"/>
                <w:noProof/>
              </w:rPr>
              <w:t>MAVIR</w:t>
            </w:r>
            <w:r w:rsidR="002B6487">
              <w:rPr>
                <w:noProof/>
                <w:webHidden/>
              </w:rPr>
              <w:tab/>
            </w:r>
            <w:r w:rsidR="002B6487">
              <w:rPr>
                <w:noProof/>
                <w:webHidden/>
              </w:rPr>
              <w:fldChar w:fldCharType="begin"/>
            </w:r>
            <w:r w:rsidR="002B6487">
              <w:rPr>
                <w:noProof/>
                <w:webHidden/>
              </w:rPr>
              <w:instrText xml:space="preserve"> PAGEREF _Toc127525559 \h </w:instrText>
            </w:r>
            <w:r w:rsidR="002B6487">
              <w:rPr>
                <w:noProof/>
                <w:webHidden/>
              </w:rPr>
            </w:r>
            <w:r w:rsidR="002B6487">
              <w:rPr>
                <w:noProof/>
                <w:webHidden/>
              </w:rPr>
              <w:fldChar w:fldCharType="separate"/>
            </w:r>
            <w:r w:rsidR="002B6487">
              <w:rPr>
                <w:noProof/>
                <w:webHidden/>
              </w:rPr>
              <w:t>14</w:t>
            </w:r>
            <w:r w:rsidR="002B6487">
              <w:rPr>
                <w:noProof/>
                <w:webHidden/>
              </w:rPr>
              <w:fldChar w:fldCharType="end"/>
            </w:r>
          </w:hyperlink>
        </w:p>
        <w:p w14:paraId="784DA53C" w14:textId="1E13DFD5" w:rsidR="002B6487" w:rsidRDefault="00000000">
          <w:pPr>
            <w:pStyle w:val="TOC1"/>
            <w:tabs>
              <w:tab w:val="right" w:leader="dot" w:pos="9288"/>
            </w:tabs>
            <w:rPr>
              <w:rFonts w:cstheme="minorBidi"/>
              <w:b w:val="0"/>
              <w:bCs w:val="0"/>
              <w:i w:val="0"/>
              <w:iCs w:val="0"/>
              <w:noProof/>
              <w:sz w:val="22"/>
              <w:szCs w:val="22"/>
              <w:lang w:val="en-GB" w:eastAsia="en-GB"/>
            </w:rPr>
          </w:pPr>
          <w:hyperlink w:anchor="_Toc127525560" w:history="1">
            <w:r w:rsidR="002B6487" w:rsidRPr="00993DD5">
              <w:rPr>
                <w:rStyle w:val="Hyperlink"/>
                <w:noProof/>
              </w:rPr>
              <w:t>PSE</w:t>
            </w:r>
            <w:r w:rsidR="002B6487">
              <w:rPr>
                <w:noProof/>
                <w:webHidden/>
              </w:rPr>
              <w:tab/>
            </w:r>
            <w:r w:rsidR="002B6487">
              <w:rPr>
                <w:noProof/>
                <w:webHidden/>
              </w:rPr>
              <w:fldChar w:fldCharType="begin"/>
            </w:r>
            <w:r w:rsidR="002B6487">
              <w:rPr>
                <w:noProof/>
                <w:webHidden/>
              </w:rPr>
              <w:instrText xml:space="preserve"> PAGEREF _Toc127525560 \h </w:instrText>
            </w:r>
            <w:r w:rsidR="002B6487">
              <w:rPr>
                <w:noProof/>
                <w:webHidden/>
              </w:rPr>
            </w:r>
            <w:r w:rsidR="002B6487">
              <w:rPr>
                <w:noProof/>
                <w:webHidden/>
              </w:rPr>
              <w:fldChar w:fldCharType="separate"/>
            </w:r>
            <w:r w:rsidR="002B6487">
              <w:rPr>
                <w:noProof/>
                <w:webHidden/>
              </w:rPr>
              <w:t>15</w:t>
            </w:r>
            <w:r w:rsidR="002B6487">
              <w:rPr>
                <w:noProof/>
                <w:webHidden/>
              </w:rPr>
              <w:fldChar w:fldCharType="end"/>
            </w:r>
          </w:hyperlink>
        </w:p>
        <w:p w14:paraId="55C8E9C1" w14:textId="4A178D59" w:rsidR="002B6487" w:rsidRDefault="00000000">
          <w:pPr>
            <w:pStyle w:val="TOC1"/>
            <w:tabs>
              <w:tab w:val="right" w:leader="dot" w:pos="9288"/>
            </w:tabs>
            <w:rPr>
              <w:rFonts w:cstheme="minorBidi"/>
              <w:b w:val="0"/>
              <w:bCs w:val="0"/>
              <w:i w:val="0"/>
              <w:iCs w:val="0"/>
              <w:noProof/>
              <w:sz w:val="22"/>
              <w:szCs w:val="22"/>
              <w:lang w:val="en-GB" w:eastAsia="en-GB"/>
            </w:rPr>
          </w:pPr>
          <w:hyperlink w:anchor="_Toc127525561" w:history="1">
            <w:r w:rsidR="002B6487" w:rsidRPr="00993DD5">
              <w:rPr>
                <w:rStyle w:val="Hyperlink"/>
                <w:noProof/>
              </w:rPr>
              <w:t>RTE</w:t>
            </w:r>
            <w:r w:rsidR="002B6487">
              <w:rPr>
                <w:noProof/>
                <w:webHidden/>
              </w:rPr>
              <w:tab/>
            </w:r>
            <w:r w:rsidR="002B6487">
              <w:rPr>
                <w:noProof/>
                <w:webHidden/>
              </w:rPr>
              <w:fldChar w:fldCharType="begin"/>
            </w:r>
            <w:r w:rsidR="002B6487">
              <w:rPr>
                <w:noProof/>
                <w:webHidden/>
              </w:rPr>
              <w:instrText xml:space="preserve"> PAGEREF _Toc127525561 \h </w:instrText>
            </w:r>
            <w:r w:rsidR="002B6487">
              <w:rPr>
                <w:noProof/>
                <w:webHidden/>
              </w:rPr>
            </w:r>
            <w:r w:rsidR="002B6487">
              <w:rPr>
                <w:noProof/>
                <w:webHidden/>
              </w:rPr>
              <w:fldChar w:fldCharType="separate"/>
            </w:r>
            <w:r w:rsidR="002B6487">
              <w:rPr>
                <w:noProof/>
                <w:webHidden/>
              </w:rPr>
              <w:t>16</w:t>
            </w:r>
            <w:r w:rsidR="002B6487">
              <w:rPr>
                <w:noProof/>
                <w:webHidden/>
              </w:rPr>
              <w:fldChar w:fldCharType="end"/>
            </w:r>
          </w:hyperlink>
        </w:p>
        <w:p w14:paraId="17BC6DCD" w14:textId="3A840143" w:rsidR="002B6487" w:rsidRDefault="00000000">
          <w:pPr>
            <w:pStyle w:val="TOC1"/>
            <w:tabs>
              <w:tab w:val="right" w:leader="dot" w:pos="9288"/>
            </w:tabs>
            <w:rPr>
              <w:rFonts w:cstheme="minorBidi"/>
              <w:b w:val="0"/>
              <w:bCs w:val="0"/>
              <w:i w:val="0"/>
              <w:iCs w:val="0"/>
              <w:noProof/>
              <w:sz w:val="22"/>
              <w:szCs w:val="22"/>
              <w:lang w:val="en-GB" w:eastAsia="en-GB"/>
            </w:rPr>
          </w:pPr>
          <w:hyperlink w:anchor="_Toc127525562" w:history="1">
            <w:r w:rsidR="002B6487" w:rsidRPr="00993DD5">
              <w:rPr>
                <w:rStyle w:val="Hyperlink"/>
                <w:noProof/>
              </w:rPr>
              <w:t>SEPS</w:t>
            </w:r>
            <w:r w:rsidR="002B6487">
              <w:rPr>
                <w:noProof/>
                <w:webHidden/>
              </w:rPr>
              <w:tab/>
            </w:r>
            <w:r w:rsidR="002B6487">
              <w:rPr>
                <w:noProof/>
                <w:webHidden/>
              </w:rPr>
              <w:fldChar w:fldCharType="begin"/>
            </w:r>
            <w:r w:rsidR="002B6487">
              <w:rPr>
                <w:noProof/>
                <w:webHidden/>
              </w:rPr>
              <w:instrText xml:space="preserve"> PAGEREF _Toc127525562 \h </w:instrText>
            </w:r>
            <w:r w:rsidR="002B6487">
              <w:rPr>
                <w:noProof/>
                <w:webHidden/>
              </w:rPr>
            </w:r>
            <w:r w:rsidR="002B6487">
              <w:rPr>
                <w:noProof/>
                <w:webHidden/>
              </w:rPr>
              <w:fldChar w:fldCharType="separate"/>
            </w:r>
            <w:r w:rsidR="002B6487">
              <w:rPr>
                <w:noProof/>
                <w:webHidden/>
              </w:rPr>
              <w:t>17</w:t>
            </w:r>
            <w:r w:rsidR="002B6487">
              <w:rPr>
                <w:noProof/>
                <w:webHidden/>
              </w:rPr>
              <w:fldChar w:fldCharType="end"/>
            </w:r>
          </w:hyperlink>
        </w:p>
        <w:p w14:paraId="32CD1F66" w14:textId="43975835" w:rsidR="002B6487" w:rsidRDefault="00000000">
          <w:pPr>
            <w:pStyle w:val="TOC1"/>
            <w:tabs>
              <w:tab w:val="right" w:leader="dot" w:pos="9288"/>
            </w:tabs>
            <w:rPr>
              <w:rFonts w:cstheme="minorBidi"/>
              <w:b w:val="0"/>
              <w:bCs w:val="0"/>
              <w:i w:val="0"/>
              <w:iCs w:val="0"/>
              <w:noProof/>
              <w:sz w:val="22"/>
              <w:szCs w:val="22"/>
              <w:lang w:val="en-GB" w:eastAsia="en-GB"/>
            </w:rPr>
          </w:pPr>
          <w:hyperlink w:anchor="_Toc127525563" w:history="1">
            <w:r w:rsidR="002B6487" w:rsidRPr="00993DD5">
              <w:rPr>
                <w:rStyle w:val="Hyperlink"/>
                <w:noProof/>
              </w:rPr>
              <w:t>Transelectrica</w:t>
            </w:r>
            <w:r w:rsidR="002B6487">
              <w:rPr>
                <w:noProof/>
                <w:webHidden/>
              </w:rPr>
              <w:tab/>
            </w:r>
            <w:r w:rsidR="002B6487">
              <w:rPr>
                <w:noProof/>
                <w:webHidden/>
              </w:rPr>
              <w:fldChar w:fldCharType="begin"/>
            </w:r>
            <w:r w:rsidR="002B6487">
              <w:rPr>
                <w:noProof/>
                <w:webHidden/>
              </w:rPr>
              <w:instrText xml:space="preserve"> PAGEREF _Toc127525563 \h </w:instrText>
            </w:r>
            <w:r w:rsidR="002B6487">
              <w:rPr>
                <w:noProof/>
                <w:webHidden/>
              </w:rPr>
            </w:r>
            <w:r w:rsidR="002B6487">
              <w:rPr>
                <w:noProof/>
                <w:webHidden/>
              </w:rPr>
              <w:fldChar w:fldCharType="separate"/>
            </w:r>
            <w:r w:rsidR="002B6487">
              <w:rPr>
                <w:noProof/>
                <w:webHidden/>
              </w:rPr>
              <w:t>18</w:t>
            </w:r>
            <w:r w:rsidR="002B6487">
              <w:rPr>
                <w:noProof/>
                <w:webHidden/>
              </w:rPr>
              <w:fldChar w:fldCharType="end"/>
            </w:r>
          </w:hyperlink>
        </w:p>
        <w:p w14:paraId="50029A2F" w14:textId="023A624D" w:rsidR="1EE932FB" w:rsidRDefault="1EE932FB" w:rsidP="1EE932FB">
          <w:pPr>
            <w:pStyle w:val="TOC1"/>
            <w:tabs>
              <w:tab w:val="right" w:leader="dot" w:pos="9285"/>
            </w:tabs>
            <w:rPr>
              <w:rStyle w:val="Hyperlink"/>
            </w:rPr>
          </w:pPr>
          <w:r>
            <w:fldChar w:fldCharType="end"/>
          </w:r>
        </w:p>
      </w:sdtContent>
    </w:sdt>
    <w:p w14:paraId="01D00901" w14:textId="1F3A3327" w:rsidR="00D46052" w:rsidRDefault="00D46052"/>
    <w:p w14:paraId="4A68E3A8" w14:textId="1F0D9D78" w:rsidR="00BC2ED9" w:rsidRPr="009A1224" w:rsidRDefault="00727CF7" w:rsidP="00BC2ED9">
      <w:pPr>
        <w:spacing w:after="200" w:line="276" w:lineRule="auto"/>
        <w:rPr>
          <w:lang w:val="en-GB"/>
        </w:rPr>
      </w:pPr>
      <w:r w:rsidRPr="009A1224">
        <w:rPr>
          <w:lang w:val="en-GB"/>
        </w:rPr>
        <w:br w:type="page"/>
      </w:r>
      <w:bookmarkStart w:id="6" w:name="_Hlk509305939"/>
      <w:bookmarkEnd w:id="4"/>
      <w:bookmarkEnd w:id="5"/>
    </w:p>
    <w:p w14:paraId="3F22231E" w14:textId="3EBFC70B" w:rsidR="00A93567" w:rsidRDefault="1EE932FB" w:rsidP="00F200C2">
      <w:pPr>
        <w:pStyle w:val="Heading1"/>
        <w:numPr>
          <w:ilvl w:val="0"/>
          <w:numId w:val="0"/>
        </w:numPr>
      </w:pPr>
      <w:bookmarkStart w:id="7" w:name="_Toc470688380"/>
      <w:bookmarkStart w:id="8" w:name="_Toc470688452"/>
      <w:bookmarkStart w:id="9" w:name="_Toc470688544"/>
      <w:bookmarkStart w:id="10" w:name="_Toc470688584"/>
      <w:bookmarkStart w:id="11" w:name="_Toc470688636"/>
      <w:bookmarkStart w:id="12" w:name="_Toc470689106"/>
      <w:bookmarkStart w:id="13" w:name="_Toc341005146"/>
      <w:bookmarkStart w:id="14" w:name="_Toc341005254"/>
      <w:bookmarkStart w:id="15" w:name="_Toc344539448"/>
      <w:bookmarkStart w:id="16" w:name="_Toc470689107"/>
      <w:bookmarkStart w:id="17" w:name="_Toc472691550"/>
      <w:bookmarkStart w:id="18" w:name="_Toc73696899"/>
      <w:bookmarkStart w:id="19" w:name="_Toc127525551"/>
      <w:bookmarkEnd w:id="7"/>
      <w:bookmarkEnd w:id="8"/>
      <w:bookmarkEnd w:id="9"/>
      <w:bookmarkEnd w:id="10"/>
      <w:bookmarkEnd w:id="11"/>
      <w:bookmarkEnd w:id="12"/>
      <w:r>
        <w:lastRenderedPageBreak/>
        <w:t>Introduction</w:t>
      </w:r>
      <w:bookmarkStart w:id="20" w:name="_Toc470688454"/>
      <w:bookmarkStart w:id="21" w:name="_Toc470689108"/>
      <w:bookmarkEnd w:id="13"/>
      <w:bookmarkEnd w:id="14"/>
      <w:bookmarkEnd w:id="15"/>
      <w:bookmarkEnd w:id="16"/>
      <w:bookmarkEnd w:id="17"/>
      <w:bookmarkEnd w:id="18"/>
      <w:bookmarkEnd w:id="19"/>
      <w:bookmarkEnd w:id="20"/>
      <w:bookmarkEnd w:id="21"/>
    </w:p>
    <w:p w14:paraId="6610B87E" w14:textId="431CBCFE" w:rsidR="00A93567" w:rsidRDefault="00126055" w:rsidP="004E2B1F">
      <w:pPr>
        <w:rPr>
          <w:lang w:val="en-GB"/>
        </w:rPr>
      </w:pPr>
      <w:r>
        <w:rPr>
          <w:lang w:val="en-GB"/>
        </w:rPr>
        <w:t>According to Articles 20(14)(b) and 20(15)</w:t>
      </w:r>
      <w:r w:rsidR="00F200C2">
        <w:rPr>
          <w:lang w:val="en-GB"/>
        </w:rPr>
        <w:t xml:space="preserve"> of the DA CCM</w:t>
      </w:r>
      <w:r>
        <w:rPr>
          <w:lang w:val="en-GB"/>
        </w:rPr>
        <w:t xml:space="preserve">, Core TSOs have the obligation to provide general measures and/or action plans </w:t>
      </w:r>
      <w:proofErr w:type="gramStart"/>
      <w:r>
        <w:rPr>
          <w:lang w:val="en-GB"/>
        </w:rPr>
        <w:t>in order to</w:t>
      </w:r>
      <w:proofErr w:type="gramEnd"/>
      <w:r>
        <w:rPr>
          <w:lang w:val="en-GB"/>
        </w:rPr>
        <w:t xml:space="preserve"> avoid cross-zonal capacity reductions in the future</w:t>
      </w:r>
      <w:r w:rsidR="00006F03">
        <w:rPr>
          <w:lang w:val="en-GB"/>
        </w:rPr>
        <w:t>, as follows:</w:t>
      </w:r>
    </w:p>
    <w:p w14:paraId="5DD186E5" w14:textId="190E1837" w:rsidR="00006F03" w:rsidRDefault="00006F03" w:rsidP="00DA3BAD">
      <w:pPr>
        <w:pStyle w:val="ListParagraph"/>
        <w:numPr>
          <w:ilvl w:val="0"/>
          <w:numId w:val="27"/>
        </w:numPr>
      </w:pPr>
      <w:r>
        <w:t xml:space="preserve">As per Article 20(14)(b): </w:t>
      </w:r>
      <w:r>
        <w:rPr>
          <w:i/>
          <w:iCs/>
        </w:rPr>
        <w:t xml:space="preserve">General measures to avoid cross-zonal capacity reductions in the </w:t>
      </w:r>
      <w:proofErr w:type="gramStart"/>
      <w:r>
        <w:rPr>
          <w:i/>
          <w:iCs/>
        </w:rPr>
        <w:t>future</w:t>
      </w:r>
      <w:proofErr w:type="gramEnd"/>
    </w:p>
    <w:p w14:paraId="4CC3A5EF" w14:textId="26F5B698" w:rsidR="00006F03" w:rsidRDefault="00006F03" w:rsidP="00DA3BAD">
      <w:pPr>
        <w:pStyle w:val="ListParagraph"/>
        <w:numPr>
          <w:ilvl w:val="0"/>
          <w:numId w:val="27"/>
        </w:numPr>
      </w:pPr>
      <w:r>
        <w:t xml:space="preserve">As per Article 20(15): </w:t>
      </w:r>
      <w:r>
        <w:rPr>
          <w:i/>
          <w:iCs/>
        </w:rPr>
        <w:t>When a given Core TSO reduces capacity for its CNECs in more than 1% of DA CC MTUs of the analysed quarter, the concerned TSO shall provide to the CCC a detailed report and action plan describing how such deviations are expected to be alleviated and solved in the future.</w:t>
      </w:r>
    </w:p>
    <w:p w14:paraId="3B6A9FD0" w14:textId="71EC5899" w:rsidR="00006F03" w:rsidRDefault="00006F03" w:rsidP="00006F03"/>
    <w:p w14:paraId="130FCA24" w14:textId="309E77D8" w:rsidR="00006F03" w:rsidRPr="00006F03" w:rsidRDefault="00006F03" w:rsidP="00006F03">
      <w:r>
        <w:t>This annex contains the required information described above for each Core TSO that has applied capacity reductions for at least 1 DA CC MTU of the analysed quarter.</w:t>
      </w:r>
    </w:p>
    <w:p w14:paraId="49121673" w14:textId="77777777" w:rsidR="00A93567" w:rsidRDefault="00A93567" w:rsidP="004E2B1F">
      <w:pPr>
        <w:rPr>
          <w:lang w:val="en-GB"/>
        </w:rPr>
      </w:pPr>
    </w:p>
    <w:p w14:paraId="0EE96E5A" w14:textId="77777777" w:rsidR="00A93567" w:rsidRDefault="00A93567" w:rsidP="004E2B1F">
      <w:pPr>
        <w:rPr>
          <w:lang w:val="en-GB"/>
        </w:rPr>
      </w:pPr>
    </w:p>
    <w:p w14:paraId="0A3F0686" w14:textId="77777777" w:rsidR="00A93567" w:rsidRDefault="00A93567" w:rsidP="004E2B1F">
      <w:pPr>
        <w:rPr>
          <w:lang w:val="en-GB"/>
        </w:rPr>
      </w:pPr>
    </w:p>
    <w:p w14:paraId="623E9B10" w14:textId="77777777" w:rsidR="00A93567" w:rsidRDefault="00A93567" w:rsidP="004E2B1F">
      <w:pPr>
        <w:rPr>
          <w:lang w:val="en-GB"/>
        </w:rPr>
      </w:pPr>
    </w:p>
    <w:p w14:paraId="3424A864" w14:textId="77777777" w:rsidR="00A93567" w:rsidRDefault="00A93567" w:rsidP="004E2B1F">
      <w:pPr>
        <w:rPr>
          <w:lang w:val="en-GB"/>
        </w:rPr>
      </w:pPr>
    </w:p>
    <w:p w14:paraId="3FFFC6BE" w14:textId="77777777" w:rsidR="00A93567" w:rsidRDefault="00A93567" w:rsidP="004E2B1F">
      <w:pPr>
        <w:rPr>
          <w:lang w:val="en-GB"/>
        </w:rPr>
      </w:pPr>
    </w:p>
    <w:bookmarkEnd w:id="6"/>
    <w:p w14:paraId="5673CD4D" w14:textId="6B80F5B2" w:rsidR="00A93567" w:rsidRPr="00C839CA" w:rsidRDefault="00A93567" w:rsidP="00A806C0">
      <w:pPr>
        <w:rPr>
          <w:lang w:val="en-GB" w:eastAsia="nl-NL"/>
        </w:rPr>
      </w:pPr>
    </w:p>
    <w:p w14:paraId="6316F114" w14:textId="17C083FB" w:rsidR="006B277F" w:rsidRPr="006B277F" w:rsidRDefault="006B277F" w:rsidP="00F52B86">
      <w:pPr>
        <w:pStyle w:val="Heading1"/>
        <w:numPr>
          <w:ilvl w:val="0"/>
          <w:numId w:val="0"/>
        </w:numPr>
      </w:pPr>
    </w:p>
    <w:p w14:paraId="2E0A9548" w14:textId="77777777" w:rsidR="00B33452" w:rsidRDefault="00B33452">
      <w:pPr>
        <w:spacing w:after="200" w:line="276" w:lineRule="auto"/>
        <w:jc w:val="left"/>
        <w:rPr>
          <w:rFonts w:eastAsia="Arial" w:cs="Arial"/>
          <w:caps/>
          <w:color w:val="7F7F7F" w:themeColor="text1" w:themeTint="80"/>
          <w:sz w:val="28"/>
          <w:szCs w:val="28"/>
          <w:lang w:val="en-GB" w:eastAsia="nl-NL"/>
        </w:rPr>
      </w:pPr>
      <w:bookmarkStart w:id="22" w:name="_Toc73696905"/>
      <w:r>
        <w:rPr>
          <w:rFonts w:eastAsia="Arial"/>
          <w:szCs w:val="28"/>
        </w:rPr>
        <w:br w:type="page"/>
      </w:r>
    </w:p>
    <w:p w14:paraId="4CAF20B6" w14:textId="67E096EB" w:rsidR="002E2FFC" w:rsidRDefault="1EE932FB" w:rsidP="1EE932FB">
      <w:pPr>
        <w:pStyle w:val="Heading1"/>
        <w:numPr>
          <w:ilvl w:val="0"/>
          <w:numId w:val="0"/>
        </w:numPr>
        <w:spacing w:after="200" w:line="276" w:lineRule="auto"/>
        <w:rPr>
          <w:rFonts w:eastAsia="Arial"/>
          <w:szCs w:val="28"/>
        </w:rPr>
      </w:pPr>
      <w:bookmarkStart w:id="23" w:name="_Toc127525552"/>
      <w:r w:rsidRPr="1EE932FB">
        <w:rPr>
          <w:rFonts w:eastAsia="Arial"/>
          <w:szCs w:val="28"/>
        </w:rPr>
        <w:lastRenderedPageBreak/>
        <w:t>DAVinCy TSOs</w:t>
      </w:r>
      <w:bookmarkEnd w:id="23"/>
    </w:p>
    <w:p w14:paraId="30DE46BB" w14:textId="77777777" w:rsidR="00B33452" w:rsidRPr="009A1224" w:rsidRDefault="00B33452" w:rsidP="00B33452">
      <w:pPr>
        <w:pStyle w:val="Heading2"/>
        <w:numPr>
          <w:ilvl w:val="0"/>
          <w:numId w:val="0"/>
        </w:numPr>
      </w:pPr>
      <w:bookmarkStart w:id="24" w:name="_Toc127525553"/>
      <w:r>
        <w:t>APG</w:t>
      </w:r>
      <w:bookmarkEnd w:id="24"/>
    </w:p>
    <w:p w14:paraId="5A4C4262" w14:textId="77777777" w:rsidR="00B33452" w:rsidRDefault="00B33452" w:rsidP="00B33452">
      <w:r>
        <w:rPr>
          <w:rFonts w:eastAsia="Arial" w:cs="Arial"/>
        </w:rPr>
        <w:t xml:space="preserve">In order to provide a better understanding of the results and the processes applied among </w:t>
      </w:r>
      <w:proofErr w:type="spellStart"/>
      <w:r>
        <w:rPr>
          <w:rFonts w:eastAsia="Arial" w:cs="Arial"/>
        </w:rPr>
        <w:t>DAVinCy</w:t>
      </w:r>
      <w:proofErr w:type="spellEnd"/>
      <w:r>
        <w:rPr>
          <w:rFonts w:eastAsia="Arial" w:cs="Arial"/>
        </w:rPr>
        <w:t xml:space="preserve"> TSOs, following are some introductory explanations:</w:t>
      </w:r>
    </w:p>
    <w:p w14:paraId="3A9B8A42" w14:textId="77777777" w:rsidR="00B33452" w:rsidRDefault="00B33452" w:rsidP="00B33452">
      <w:r>
        <w:rPr>
          <w:rFonts w:eastAsia="Arial" w:cs="Arial"/>
        </w:rPr>
        <w:t xml:space="preserve"> </w:t>
      </w:r>
    </w:p>
    <w:p w14:paraId="7C13EBF3" w14:textId="3BFB5C05" w:rsidR="00B33452" w:rsidRDefault="4FB1E413" w:rsidP="4FB1E413">
      <w:pPr>
        <w:pStyle w:val="ListParagraph"/>
        <w:numPr>
          <w:ilvl w:val="0"/>
          <w:numId w:val="33"/>
        </w:numPr>
        <w:tabs>
          <w:tab w:val="left" w:pos="708"/>
        </w:tabs>
        <w:rPr>
          <w:rFonts w:asciiTheme="minorHAnsi" w:hAnsiTheme="minorHAnsi" w:cstheme="minorBidi"/>
          <w:lang w:val="en-US"/>
        </w:rPr>
      </w:pPr>
      <w:r w:rsidRPr="4FB1E413">
        <w:rPr>
          <w:rFonts w:eastAsia="Arial"/>
          <w:lang w:val="en-US"/>
        </w:rPr>
        <w:t xml:space="preserve">APG, </w:t>
      </w:r>
      <w:proofErr w:type="spellStart"/>
      <w:r w:rsidRPr="4FB1E413">
        <w:rPr>
          <w:rFonts w:eastAsia="Arial"/>
          <w:lang w:val="en-US"/>
        </w:rPr>
        <w:t>Tennet</w:t>
      </w:r>
      <w:proofErr w:type="spellEnd"/>
      <w:r w:rsidRPr="4FB1E413">
        <w:rPr>
          <w:rFonts w:eastAsia="Arial"/>
          <w:lang w:val="en-US"/>
        </w:rPr>
        <w:t xml:space="preserve"> NL and the German TSOs (</w:t>
      </w:r>
      <w:proofErr w:type="spellStart"/>
      <w:r w:rsidRPr="4FB1E413">
        <w:rPr>
          <w:rFonts w:eastAsia="Arial"/>
          <w:lang w:val="en-US"/>
        </w:rPr>
        <w:t>DAVinCy</w:t>
      </w:r>
      <w:proofErr w:type="spellEnd"/>
      <w:r w:rsidRPr="4FB1E413">
        <w:rPr>
          <w:rFonts w:eastAsia="Arial"/>
          <w:lang w:val="en-US"/>
        </w:rPr>
        <w:t xml:space="preserve"> TSOs) use a common tool for individual validation called </w:t>
      </w:r>
      <w:proofErr w:type="spellStart"/>
      <w:r w:rsidRPr="4FB1E413">
        <w:rPr>
          <w:rFonts w:eastAsia="Arial"/>
          <w:lang w:val="en-US"/>
        </w:rPr>
        <w:t>DAVinCy</w:t>
      </w:r>
      <w:proofErr w:type="spellEnd"/>
      <w:r w:rsidRPr="4FB1E413">
        <w:rPr>
          <w:rFonts w:eastAsia="Arial"/>
          <w:lang w:val="en-US"/>
        </w:rPr>
        <w:t xml:space="preserve"> (</w:t>
      </w:r>
      <w:r w:rsidRPr="4FB1E413">
        <w:rPr>
          <w:rFonts w:eastAsia="Arial"/>
          <w:b/>
          <w:lang w:val="en-US"/>
        </w:rPr>
        <w:t>D</w:t>
      </w:r>
      <w:r w:rsidRPr="4FB1E413">
        <w:rPr>
          <w:rFonts w:eastAsia="Arial"/>
          <w:lang w:val="en-US"/>
        </w:rPr>
        <w:t xml:space="preserve">ay </w:t>
      </w:r>
      <w:r w:rsidRPr="4FB1E413">
        <w:rPr>
          <w:rFonts w:eastAsia="Arial"/>
          <w:b/>
          <w:lang w:val="en-US"/>
        </w:rPr>
        <w:t>A</w:t>
      </w:r>
      <w:r w:rsidRPr="4FB1E413">
        <w:rPr>
          <w:rFonts w:eastAsia="Arial"/>
          <w:lang w:val="en-US"/>
        </w:rPr>
        <w:t xml:space="preserve">head </w:t>
      </w:r>
      <w:r w:rsidRPr="4FB1E413">
        <w:rPr>
          <w:rFonts w:eastAsia="Arial"/>
          <w:b/>
          <w:lang w:val="en-US"/>
        </w:rPr>
        <w:t>V</w:t>
      </w:r>
      <w:r w:rsidRPr="4FB1E413">
        <w:rPr>
          <w:rFonts w:eastAsia="Arial"/>
          <w:lang w:val="en-US"/>
        </w:rPr>
        <w:t>al</w:t>
      </w:r>
      <w:r w:rsidRPr="4FB1E413">
        <w:rPr>
          <w:rFonts w:eastAsia="Arial"/>
          <w:b/>
          <w:lang w:val="en-US"/>
        </w:rPr>
        <w:t>i</w:t>
      </w:r>
      <w:r w:rsidRPr="4FB1E413">
        <w:rPr>
          <w:rFonts w:eastAsia="Arial"/>
          <w:lang w:val="en-US"/>
        </w:rPr>
        <w:t>datio</w:t>
      </w:r>
      <w:r w:rsidRPr="4FB1E413">
        <w:rPr>
          <w:rFonts w:eastAsia="Arial"/>
          <w:b/>
          <w:lang w:val="en-US"/>
        </w:rPr>
        <w:t>n</w:t>
      </w:r>
      <w:r w:rsidRPr="4FB1E413">
        <w:rPr>
          <w:rFonts w:eastAsia="Arial"/>
          <w:lang w:val="en-US"/>
        </w:rPr>
        <w:t xml:space="preserve"> of </w:t>
      </w:r>
      <w:r w:rsidRPr="4FB1E413">
        <w:rPr>
          <w:rFonts w:eastAsia="Arial"/>
          <w:b/>
          <w:lang w:val="en-US"/>
        </w:rPr>
        <w:t>C</w:t>
      </w:r>
      <w:r w:rsidRPr="4FB1E413">
        <w:rPr>
          <w:rFonts w:eastAsia="Arial"/>
          <w:lang w:val="en-US"/>
        </w:rPr>
        <w:t>apacit</w:t>
      </w:r>
      <w:r w:rsidRPr="4FB1E413">
        <w:rPr>
          <w:rFonts w:eastAsia="Arial"/>
          <w:b/>
          <w:lang w:val="en-US"/>
        </w:rPr>
        <w:t>y</w:t>
      </w:r>
      <w:r w:rsidRPr="4FB1E413">
        <w:rPr>
          <w:rFonts w:eastAsia="Arial"/>
          <w:lang w:val="en-US"/>
        </w:rPr>
        <w:t xml:space="preserve">). In case an overload cannot be solved with the available remedial actions, </w:t>
      </w:r>
      <w:proofErr w:type="spellStart"/>
      <w:r w:rsidRPr="4FB1E413">
        <w:rPr>
          <w:rFonts w:eastAsia="Arial"/>
          <w:lang w:val="en-US"/>
        </w:rPr>
        <w:t>DAVinCy</w:t>
      </w:r>
      <w:proofErr w:type="spellEnd"/>
      <w:r w:rsidRPr="4FB1E413">
        <w:rPr>
          <w:rFonts w:eastAsia="Arial"/>
          <w:lang w:val="en-US"/>
        </w:rPr>
        <w:t xml:space="preserve"> determines the necessary Individual Validation Adjustments (IVAs) on relevant CNECs with the objective to </w:t>
      </w:r>
      <w:proofErr w:type="spellStart"/>
      <w:r w:rsidRPr="4FB1E413">
        <w:rPr>
          <w:rFonts w:eastAsia="Arial"/>
          <w:lang w:val="en-US"/>
        </w:rPr>
        <w:t>minimise</w:t>
      </w:r>
      <w:proofErr w:type="spellEnd"/>
      <w:r w:rsidRPr="4FB1E413">
        <w:rPr>
          <w:rFonts w:eastAsia="Arial"/>
          <w:lang w:val="en-US"/>
        </w:rPr>
        <w:t xml:space="preserve"> the overall capacity reduction among the six </w:t>
      </w:r>
      <w:proofErr w:type="spellStart"/>
      <w:r w:rsidRPr="4FB1E413">
        <w:rPr>
          <w:rFonts w:eastAsia="Arial"/>
          <w:lang w:val="en-US"/>
        </w:rPr>
        <w:t>DAVinCy</w:t>
      </w:r>
      <w:proofErr w:type="spellEnd"/>
      <w:r w:rsidRPr="4FB1E413">
        <w:rPr>
          <w:rFonts w:eastAsia="Arial"/>
          <w:lang w:val="en-US"/>
        </w:rPr>
        <w:t xml:space="preserve"> TSOs. This can lead to situations where an overload occurs in one control area of TSO A whereas the IVA(s) is/are applied within other control areas, e.g., of TSOs B and C. </w:t>
      </w:r>
    </w:p>
    <w:p w14:paraId="234FD1A6" w14:textId="77777777" w:rsidR="00B33452" w:rsidRDefault="00B33452" w:rsidP="00B33452">
      <w:pPr>
        <w:pStyle w:val="ListParagraph"/>
        <w:numPr>
          <w:ilvl w:val="0"/>
          <w:numId w:val="33"/>
        </w:numPr>
        <w:tabs>
          <w:tab w:val="left" w:pos="708"/>
        </w:tabs>
        <w:rPr>
          <w:lang w:eastAsia="nl-NL"/>
        </w:rPr>
      </w:pPr>
      <w:r w:rsidRPr="00B1728F">
        <w:rPr>
          <w:rFonts w:eastAsia="Arial"/>
          <w:szCs w:val="20"/>
          <w:lang w:val="en-US"/>
        </w:rPr>
        <w:t xml:space="preserve">The application of an IVA prevents a network element from being overloaded and necessarily does not lead to a deviation from the minimum cross-zonal capacity according to Article 16(8) of regulation (EU) 2019/943 on the internal market of electricity. </w:t>
      </w:r>
      <w:r w:rsidRPr="00B1728F">
        <w:rPr>
          <w:lang w:eastAsia="nl-NL"/>
        </w:rPr>
        <w:t xml:space="preserve">Deviations from the minimum cross-zonal capacity according to the Austrian action plan, will be analysed and reflected accordingly in the Austrian action plan report submitted to the Austrian NRA E-Control.  </w:t>
      </w:r>
    </w:p>
    <w:p w14:paraId="482A9742" w14:textId="77777777" w:rsidR="00B33452" w:rsidRDefault="00B33452" w:rsidP="00B33452">
      <w:pPr>
        <w:tabs>
          <w:tab w:val="left" w:pos="708"/>
        </w:tabs>
        <w:rPr>
          <w:lang w:eastAsia="nl-NL"/>
        </w:rPr>
      </w:pPr>
    </w:p>
    <w:p w14:paraId="24F9A388" w14:textId="77777777" w:rsidR="00B33452" w:rsidRPr="00C81D85" w:rsidRDefault="00B33452" w:rsidP="00B33452">
      <w:pPr>
        <w:tabs>
          <w:tab w:val="left" w:pos="708"/>
        </w:tabs>
        <w:rPr>
          <w:rFonts w:asciiTheme="minorHAnsi" w:hAnsiTheme="minorHAnsi"/>
          <w:lang w:val="en-US"/>
        </w:rPr>
      </w:pPr>
      <w:r w:rsidRPr="00865FF4">
        <w:rPr>
          <w:rFonts w:eastAsia="Arial"/>
          <w:lang w:val="en-US"/>
        </w:rPr>
        <w:t>In Q4/</w:t>
      </w:r>
      <w:r w:rsidRPr="00C81D85">
        <w:rPr>
          <w:rFonts w:eastAsia="Arial"/>
          <w:lang w:val="en-US"/>
        </w:rPr>
        <w:t>2022, the following could be observed:</w:t>
      </w:r>
    </w:p>
    <w:p w14:paraId="1803691B" w14:textId="5501B38C" w:rsidR="00B33452" w:rsidRPr="00C81D85" w:rsidRDefault="4FB1E413" w:rsidP="4FB1E413">
      <w:pPr>
        <w:pStyle w:val="ListParagraph"/>
        <w:numPr>
          <w:ilvl w:val="0"/>
          <w:numId w:val="33"/>
        </w:numPr>
        <w:tabs>
          <w:tab w:val="left" w:pos="708"/>
        </w:tabs>
        <w:rPr>
          <w:rFonts w:asciiTheme="minorHAnsi" w:hAnsiTheme="minorHAnsi" w:cstheme="minorBidi"/>
          <w:lang w:val="en-US"/>
        </w:rPr>
      </w:pPr>
      <w:r w:rsidRPr="4FB1E413">
        <w:rPr>
          <w:rFonts w:eastAsia="Arial"/>
          <w:lang w:val="en-US"/>
        </w:rPr>
        <w:t xml:space="preserve">In 106 hours or 4.8 % of the MTUs an IVA was applied within the </w:t>
      </w:r>
      <w:proofErr w:type="spellStart"/>
      <w:r w:rsidRPr="4FB1E413">
        <w:rPr>
          <w:rFonts w:eastAsia="Arial"/>
          <w:lang w:val="en-US"/>
        </w:rPr>
        <w:t>DAVinCy</w:t>
      </w:r>
      <w:proofErr w:type="spellEnd"/>
      <w:r w:rsidRPr="4FB1E413">
        <w:rPr>
          <w:rFonts w:eastAsia="Arial"/>
          <w:lang w:val="en-US"/>
        </w:rPr>
        <w:t xml:space="preserve"> area [</w:t>
      </w:r>
      <w:r w:rsidRPr="4FB1E413">
        <w:rPr>
          <w:rFonts w:eastAsia="Arial"/>
          <w:vertAlign w:val="superscript"/>
          <w:lang w:val="en-US"/>
        </w:rPr>
        <w:t>1]</w:t>
      </w:r>
      <w:r w:rsidRPr="4FB1E413">
        <w:rPr>
          <w:rFonts w:eastAsia="Arial"/>
          <w:lang w:val="en-US"/>
        </w:rPr>
        <w:t>.</w:t>
      </w:r>
    </w:p>
    <w:p w14:paraId="55E3FC56" w14:textId="77777777" w:rsidR="00B33452" w:rsidRPr="00C81D85" w:rsidRDefault="00B33452" w:rsidP="00B33452">
      <w:pPr>
        <w:pStyle w:val="ListParagraph"/>
        <w:numPr>
          <w:ilvl w:val="0"/>
          <w:numId w:val="33"/>
        </w:numPr>
        <w:tabs>
          <w:tab w:val="left" w:pos="708"/>
        </w:tabs>
        <w:rPr>
          <w:rFonts w:asciiTheme="minorHAnsi" w:hAnsiTheme="minorHAnsi" w:cstheme="minorBidi"/>
          <w:szCs w:val="20"/>
          <w:lang w:val="en-US"/>
        </w:rPr>
      </w:pPr>
      <w:r w:rsidRPr="00C81D85">
        <w:rPr>
          <w:rFonts w:eastAsia="Arial"/>
          <w:szCs w:val="20"/>
          <w:lang w:val="en-US"/>
        </w:rPr>
        <w:t xml:space="preserve">Compared to the whole Core region, </w:t>
      </w:r>
      <w:proofErr w:type="spellStart"/>
      <w:r w:rsidRPr="00C81D85">
        <w:rPr>
          <w:rFonts w:eastAsia="Arial"/>
          <w:szCs w:val="20"/>
          <w:lang w:val="en-US"/>
        </w:rPr>
        <w:t>DAVinCy</w:t>
      </w:r>
      <w:proofErr w:type="spellEnd"/>
      <w:r w:rsidRPr="00C81D85">
        <w:rPr>
          <w:rFonts w:eastAsia="Arial"/>
          <w:szCs w:val="20"/>
          <w:lang w:val="en-US"/>
        </w:rPr>
        <w:t xml:space="preserve"> TSOs applied IVAs infrequently and the effective part of the IVA that limits possible market outcomes was </w:t>
      </w:r>
      <w:proofErr w:type="gramStart"/>
      <w:r w:rsidRPr="00C81D85">
        <w:rPr>
          <w:rFonts w:eastAsia="Arial"/>
          <w:szCs w:val="20"/>
          <w:lang w:val="en-US"/>
        </w:rPr>
        <w:t>similar to</w:t>
      </w:r>
      <w:proofErr w:type="gramEnd"/>
      <w:r w:rsidRPr="00C81D85">
        <w:rPr>
          <w:rFonts w:eastAsia="Arial"/>
          <w:szCs w:val="20"/>
          <w:lang w:val="en-US"/>
        </w:rPr>
        <w:t xml:space="preserve"> the average within the Core region.</w:t>
      </w:r>
      <w:r w:rsidRPr="00B1728F">
        <w:rPr>
          <w:rFonts w:eastAsia="Arial"/>
          <w:szCs w:val="20"/>
          <w:vertAlign w:val="superscript"/>
          <w:lang w:val="en-US"/>
        </w:rPr>
        <w:t xml:space="preserve"> [1]</w:t>
      </w:r>
      <w:r w:rsidRPr="00C81D85">
        <w:rPr>
          <w:rFonts w:eastAsia="Arial"/>
          <w:szCs w:val="20"/>
          <w:lang w:val="en-US"/>
        </w:rPr>
        <w:t xml:space="preserve"> </w:t>
      </w:r>
    </w:p>
    <w:p w14:paraId="26544CAE" w14:textId="77777777" w:rsidR="00B33452" w:rsidRPr="00C81D85" w:rsidRDefault="00B33452" w:rsidP="00B33452">
      <w:pPr>
        <w:pStyle w:val="ListParagraph"/>
        <w:numPr>
          <w:ilvl w:val="0"/>
          <w:numId w:val="33"/>
        </w:numPr>
        <w:tabs>
          <w:tab w:val="left" w:pos="708"/>
        </w:tabs>
        <w:rPr>
          <w:rFonts w:asciiTheme="minorHAnsi" w:hAnsiTheme="minorHAnsi" w:cstheme="minorBidi"/>
          <w:szCs w:val="20"/>
          <w:lang w:val="en-US"/>
        </w:rPr>
      </w:pPr>
      <w:r w:rsidRPr="00C81D85">
        <w:rPr>
          <w:rFonts w:asciiTheme="minorHAnsi" w:hAnsiTheme="minorHAnsi" w:cstheme="minorBidi"/>
          <w:szCs w:val="20"/>
          <w:lang w:val="en-US"/>
        </w:rPr>
        <w:t xml:space="preserve">Applied IVA on BD 07/11/2022 and 17/12/2022 are related to an issue of the Common Grid Model with wrong exchanges, which highly impacted </w:t>
      </w:r>
      <w:proofErr w:type="spellStart"/>
      <w:r w:rsidRPr="00C81D85">
        <w:rPr>
          <w:rFonts w:asciiTheme="minorHAnsi" w:hAnsiTheme="minorHAnsi" w:cstheme="minorBidi"/>
          <w:szCs w:val="20"/>
          <w:lang w:val="en-US"/>
        </w:rPr>
        <w:t>loadflow</w:t>
      </w:r>
      <w:proofErr w:type="spellEnd"/>
      <w:r w:rsidRPr="00C81D85">
        <w:rPr>
          <w:rFonts w:asciiTheme="minorHAnsi" w:hAnsiTheme="minorHAnsi" w:cstheme="minorBidi"/>
          <w:szCs w:val="20"/>
          <w:lang w:val="en-US"/>
        </w:rPr>
        <w:t xml:space="preserve"> results and therefore led to high IVA. For BD 17/12/2022 </w:t>
      </w:r>
      <w:proofErr w:type="spellStart"/>
      <w:r w:rsidRPr="00C81D85">
        <w:rPr>
          <w:rFonts w:asciiTheme="minorHAnsi" w:hAnsiTheme="minorHAnsi" w:cstheme="minorBidi"/>
          <w:szCs w:val="20"/>
          <w:lang w:val="en-US"/>
        </w:rPr>
        <w:t>DAVinCy</w:t>
      </w:r>
      <w:proofErr w:type="spellEnd"/>
      <w:r w:rsidRPr="00C81D85">
        <w:rPr>
          <w:rFonts w:asciiTheme="minorHAnsi" w:hAnsiTheme="minorHAnsi" w:cstheme="minorBidi"/>
          <w:szCs w:val="20"/>
          <w:lang w:val="en-US"/>
        </w:rPr>
        <w:t xml:space="preserve"> fallback was applied due to the wrong Common Grid Model.</w:t>
      </w:r>
    </w:p>
    <w:p w14:paraId="0B0E7619" w14:textId="7AF1663C" w:rsidR="00B33452" w:rsidRPr="00C81D85" w:rsidRDefault="4FB1E413" w:rsidP="4FB1E413">
      <w:pPr>
        <w:pStyle w:val="ListParagraph"/>
        <w:numPr>
          <w:ilvl w:val="0"/>
          <w:numId w:val="33"/>
        </w:numPr>
        <w:tabs>
          <w:tab w:val="left" w:pos="708"/>
        </w:tabs>
        <w:rPr>
          <w:rFonts w:asciiTheme="minorHAnsi" w:hAnsiTheme="minorHAnsi" w:cstheme="minorBidi"/>
          <w:lang w:val="en-US"/>
        </w:rPr>
      </w:pPr>
      <w:r w:rsidRPr="4FB1E413">
        <w:rPr>
          <w:rFonts w:asciiTheme="minorHAnsi" w:hAnsiTheme="minorHAnsi" w:cstheme="minorBidi"/>
          <w:lang w:val="en-US"/>
        </w:rPr>
        <w:t xml:space="preserve">High IVA application on BD 06/12/2022 can be explained by planned outages in the grid of </w:t>
      </w:r>
      <w:proofErr w:type="spellStart"/>
      <w:r w:rsidRPr="4FB1E413">
        <w:rPr>
          <w:rFonts w:asciiTheme="minorHAnsi" w:hAnsiTheme="minorHAnsi" w:cstheme="minorBidi"/>
          <w:lang w:val="en-US"/>
        </w:rPr>
        <w:t>Tennet</w:t>
      </w:r>
      <w:proofErr w:type="spellEnd"/>
      <w:r w:rsidRPr="4FB1E413">
        <w:rPr>
          <w:rFonts w:asciiTheme="minorHAnsi" w:hAnsiTheme="minorHAnsi" w:cstheme="minorBidi"/>
          <w:lang w:val="en-US"/>
        </w:rPr>
        <w:t xml:space="preserve"> NL and wrong data for generator unavailability published on ENTSO-E transparency platform.</w:t>
      </w:r>
    </w:p>
    <w:p w14:paraId="44D54A1D" w14:textId="77777777" w:rsidR="00B33452" w:rsidRPr="00C505D4" w:rsidRDefault="00B33452" w:rsidP="00B33452">
      <w:pPr>
        <w:tabs>
          <w:tab w:val="left" w:pos="708"/>
        </w:tabs>
        <w:rPr>
          <w:lang w:eastAsia="nl-NL"/>
        </w:rPr>
      </w:pPr>
    </w:p>
    <w:p w14:paraId="45891ABE" w14:textId="77777777" w:rsidR="00B33452" w:rsidRDefault="00B33452" w:rsidP="00B33452">
      <w:pPr>
        <w:jc w:val="left"/>
        <w:rPr>
          <w:rFonts w:eastAsia="Arial" w:cs="Arial"/>
        </w:rPr>
      </w:pPr>
      <w:r>
        <w:rPr>
          <w:rFonts w:eastAsia="Arial" w:cs="Arial"/>
        </w:rPr>
        <w:t xml:space="preserve">In the opinion of the </w:t>
      </w:r>
      <w:proofErr w:type="spellStart"/>
      <w:r>
        <w:rPr>
          <w:rFonts w:eastAsia="Arial" w:cs="Arial"/>
        </w:rPr>
        <w:t>DAVinCy</w:t>
      </w:r>
      <w:proofErr w:type="spellEnd"/>
      <w:r>
        <w:rPr>
          <w:rFonts w:eastAsia="Arial" w:cs="Arial"/>
        </w:rPr>
        <w:t xml:space="preserve"> TSOs, the cooperation of six TSOs within the </w:t>
      </w:r>
      <w:proofErr w:type="spellStart"/>
      <w:r>
        <w:rPr>
          <w:rFonts w:eastAsia="Arial" w:cs="Arial"/>
        </w:rPr>
        <w:t>DAVinCy</w:t>
      </w:r>
      <w:proofErr w:type="spellEnd"/>
      <w:r>
        <w:rPr>
          <w:rFonts w:eastAsia="Arial" w:cs="Arial"/>
        </w:rPr>
        <w:t xml:space="preserve"> consortium leads to a very effective result when relieving potential overloads within the grid in order to secure operational security. This is caused by the fact that remedial actions within six control areas can be used. Moreover, IVAs having a minimal impact on cross-zonal capacities offered to the market can be applied to solve congestions. Furthermore, the </w:t>
      </w:r>
      <w:proofErr w:type="spellStart"/>
      <w:r>
        <w:rPr>
          <w:rFonts w:eastAsia="Arial" w:cs="Arial"/>
        </w:rPr>
        <w:t>DAVinCy</w:t>
      </w:r>
      <w:proofErr w:type="spellEnd"/>
      <w:r>
        <w:rPr>
          <w:rFonts w:eastAsia="Arial" w:cs="Arial"/>
        </w:rPr>
        <w:t xml:space="preserve"> TSOs acknowledge, that this report has to be based on the amount of capacity reductions, i.e. IVAs applied by </w:t>
      </w:r>
      <w:proofErr w:type="spellStart"/>
      <w:r>
        <w:rPr>
          <w:rFonts w:eastAsia="Arial" w:cs="Arial"/>
        </w:rPr>
        <w:t>DAVinCy</w:t>
      </w:r>
      <w:proofErr w:type="spellEnd"/>
      <w:r>
        <w:rPr>
          <w:rFonts w:eastAsia="Arial" w:cs="Arial"/>
        </w:rPr>
        <w:t xml:space="preserve">. Nevertheless, it should be noted, that measures to reduce the application of IVAs need to address the cause of IVAs, respectively the reduction of congestions and fallbacks. </w:t>
      </w:r>
    </w:p>
    <w:p w14:paraId="37D3CD8E" w14:textId="77777777" w:rsidR="00B33452" w:rsidRPr="00C505D4" w:rsidRDefault="00B33452" w:rsidP="00B33452">
      <w:pPr>
        <w:jc w:val="left"/>
        <w:rPr>
          <w:i/>
        </w:rPr>
      </w:pPr>
    </w:p>
    <w:p w14:paraId="538194F4" w14:textId="77777777" w:rsidR="00B33452" w:rsidRDefault="00B33452" w:rsidP="00B33452">
      <w:pPr>
        <w:spacing w:after="200" w:line="276" w:lineRule="auto"/>
        <w:jc w:val="left"/>
        <w:rPr>
          <w:rFonts w:eastAsia="Arial" w:cs="Arial"/>
        </w:rPr>
      </w:pPr>
    </w:p>
    <w:p w14:paraId="2D3C42B6" w14:textId="77777777" w:rsidR="00B33452" w:rsidRDefault="00B33452" w:rsidP="00B33452">
      <w:pPr>
        <w:spacing w:after="200" w:line="276" w:lineRule="auto"/>
        <w:jc w:val="left"/>
        <w:rPr>
          <w:rFonts w:eastAsia="Arial" w:cs="Arial"/>
        </w:rPr>
      </w:pPr>
    </w:p>
    <w:p w14:paraId="7BD8136F" w14:textId="77777777" w:rsidR="00B33452" w:rsidRDefault="00B33452" w:rsidP="00B33452">
      <w:r w:rsidRPr="00B1728F">
        <w:rPr>
          <w:rFonts w:eastAsia="Arial"/>
          <w:vertAlign w:val="superscript"/>
        </w:rPr>
        <w:t>[1]</w:t>
      </w:r>
      <w:r>
        <w:rPr>
          <w:rFonts w:eastAsia="Arial" w:cs="Arial"/>
          <w:lang w:val="en-GB"/>
        </w:rPr>
        <w:t xml:space="preserve"> </w:t>
      </w:r>
      <w:r>
        <w:rPr>
          <w:rFonts w:eastAsia="Arial" w:cs="Arial"/>
        </w:rPr>
        <w:t xml:space="preserve">Not considering the IVA application because of the </w:t>
      </w:r>
      <w:proofErr w:type="spellStart"/>
      <w:r>
        <w:rPr>
          <w:rFonts w:eastAsia="Arial" w:cs="Arial"/>
        </w:rPr>
        <w:t>DAVinCy</w:t>
      </w:r>
      <w:proofErr w:type="spellEnd"/>
      <w:r>
        <w:rPr>
          <w:rFonts w:eastAsia="Arial" w:cs="Arial"/>
        </w:rPr>
        <w:t xml:space="preserve"> fallbacks</w:t>
      </w:r>
    </w:p>
    <w:p w14:paraId="2B6E88EE" w14:textId="77777777" w:rsidR="00B33452" w:rsidRDefault="00B33452" w:rsidP="00B33452">
      <w:pPr>
        <w:spacing w:after="200" w:line="276" w:lineRule="auto"/>
        <w:jc w:val="left"/>
        <w:rPr>
          <w:rFonts w:eastAsia="Arial" w:cs="Arial"/>
        </w:rPr>
      </w:pPr>
      <w:r>
        <w:rPr>
          <w:rFonts w:eastAsia="Arial" w:cs="Arial"/>
        </w:rPr>
        <w:br w:type="page"/>
      </w:r>
    </w:p>
    <w:p w14:paraId="4A87D2D3" w14:textId="77777777" w:rsidR="00B33452" w:rsidRPr="00C80C56" w:rsidRDefault="00B33452" w:rsidP="00B33452">
      <w:pPr>
        <w:tabs>
          <w:tab w:val="left" w:pos="708"/>
        </w:tabs>
        <w:rPr>
          <w:rFonts w:eastAsia="Arial"/>
        </w:rPr>
      </w:pPr>
      <w:r w:rsidRPr="00C81D85">
        <w:rPr>
          <w:rFonts w:eastAsia="Arial"/>
        </w:rPr>
        <w:lastRenderedPageBreak/>
        <w:t xml:space="preserve">Regarding the reductions of congestions, only in </w:t>
      </w:r>
      <w:r>
        <w:rPr>
          <w:rFonts w:eastAsia="Arial"/>
        </w:rPr>
        <w:t>1</w:t>
      </w:r>
      <w:r w:rsidRPr="00C81D85">
        <w:rPr>
          <w:rFonts w:eastAsia="Arial"/>
        </w:rPr>
        <w:t xml:space="preserve"> hour or 0.</w:t>
      </w:r>
      <w:r>
        <w:rPr>
          <w:rFonts w:eastAsia="Arial"/>
        </w:rPr>
        <w:t>05</w:t>
      </w:r>
      <w:r w:rsidRPr="00C81D85">
        <w:rPr>
          <w:rFonts w:eastAsia="Arial"/>
        </w:rPr>
        <w:t xml:space="preserve"> % of the MTUs an overload within the </w:t>
      </w:r>
      <w:r>
        <w:rPr>
          <w:rFonts w:eastAsia="Arial"/>
        </w:rPr>
        <w:t>Austrian</w:t>
      </w:r>
      <w:r w:rsidRPr="00C81D85">
        <w:rPr>
          <w:rFonts w:eastAsia="Arial"/>
        </w:rPr>
        <w:t xml:space="preserve"> control area leading to IVA application during the </w:t>
      </w:r>
      <w:proofErr w:type="spellStart"/>
      <w:r w:rsidRPr="00C81D85">
        <w:rPr>
          <w:rFonts w:eastAsia="Arial"/>
        </w:rPr>
        <w:t>DAVinCy</w:t>
      </w:r>
      <w:proofErr w:type="spellEnd"/>
      <w:r w:rsidRPr="00C81D85">
        <w:rPr>
          <w:rFonts w:eastAsia="Arial"/>
        </w:rPr>
        <w:t xml:space="preserve"> process was observed. Ther</w:t>
      </w:r>
      <w:r>
        <w:rPr>
          <w:rFonts w:eastAsia="Arial"/>
        </w:rPr>
        <w:t>e</w:t>
      </w:r>
      <w:r w:rsidRPr="00C81D85">
        <w:rPr>
          <w:rFonts w:eastAsia="Arial"/>
        </w:rPr>
        <w:t xml:space="preserve">fore, the proposed measures applied by </w:t>
      </w:r>
      <w:r>
        <w:rPr>
          <w:rFonts w:eastAsia="Arial"/>
        </w:rPr>
        <w:t>APG</w:t>
      </w:r>
      <w:r w:rsidRPr="00C81D85">
        <w:rPr>
          <w:rFonts w:eastAsia="Arial"/>
        </w:rPr>
        <w:t xml:space="preserve"> can only have a limited impact on</w:t>
      </w:r>
      <w:r w:rsidRPr="00DD47C7">
        <w:rPr>
          <w:rFonts w:eastAsia="Arial"/>
        </w:rPr>
        <w:t xml:space="preserve"> the amount of IVAs applied on </w:t>
      </w:r>
      <w:r>
        <w:rPr>
          <w:rFonts w:eastAsia="Arial"/>
        </w:rPr>
        <w:t>Austrian</w:t>
      </w:r>
      <w:r w:rsidRPr="00DD47C7">
        <w:rPr>
          <w:rFonts w:eastAsia="Arial"/>
        </w:rPr>
        <w:t xml:space="preserve"> CNECs. For any further reductions, </w:t>
      </w:r>
      <w:r>
        <w:rPr>
          <w:rFonts w:eastAsia="Arial"/>
        </w:rPr>
        <w:t>APG</w:t>
      </w:r>
      <w:r w:rsidRPr="00DD47C7">
        <w:rPr>
          <w:rFonts w:eastAsia="Arial"/>
        </w:rPr>
        <w:t xml:space="preserve"> depend</w:t>
      </w:r>
      <w:r>
        <w:rPr>
          <w:rFonts w:eastAsia="Arial"/>
        </w:rPr>
        <w:t>s</w:t>
      </w:r>
      <w:r w:rsidRPr="00DD47C7">
        <w:rPr>
          <w:rFonts w:eastAsia="Arial"/>
        </w:rPr>
        <w:t xml:space="preserve"> on measures to reduce congestions in other control areas of the </w:t>
      </w:r>
      <w:proofErr w:type="spellStart"/>
      <w:r w:rsidRPr="00DD47C7">
        <w:rPr>
          <w:rFonts w:eastAsia="Arial"/>
        </w:rPr>
        <w:t>DAVinCy</w:t>
      </w:r>
      <w:proofErr w:type="spellEnd"/>
      <w:r w:rsidRPr="00DD47C7">
        <w:rPr>
          <w:rFonts w:eastAsia="Arial"/>
        </w:rPr>
        <w:t xml:space="preserve"> consortium</w:t>
      </w:r>
      <w:r>
        <w:rPr>
          <w:rFonts w:eastAsia="Arial"/>
        </w:rPr>
        <w:t xml:space="preserve"> or cross border</w:t>
      </w:r>
      <w:r w:rsidRPr="00DD47C7">
        <w:rPr>
          <w:rFonts w:eastAsia="Arial"/>
        </w:rPr>
        <w:t xml:space="preserve"> and improvements to prevent </w:t>
      </w:r>
      <w:proofErr w:type="spellStart"/>
      <w:r w:rsidRPr="00DD47C7">
        <w:rPr>
          <w:rFonts w:eastAsia="Arial"/>
        </w:rPr>
        <w:t>DAVinCy</w:t>
      </w:r>
      <w:proofErr w:type="spellEnd"/>
      <w:r w:rsidRPr="00DD47C7">
        <w:rPr>
          <w:rFonts w:eastAsia="Arial"/>
        </w:rPr>
        <w:t xml:space="preserve"> fallbacks. </w:t>
      </w:r>
      <w:r>
        <w:rPr>
          <w:rFonts w:eastAsia="Arial"/>
        </w:rPr>
        <w:t>APG</w:t>
      </w:r>
      <w:r w:rsidRPr="00DD47C7">
        <w:rPr>
          <w:rFonts w:eastAsia="Arial"/>
        </w:rPr>
        <w:t xml:space="preserve"> want</w:t>
      </w:r>
      <w:r>
        <w:rPr>
          <w:rFonts w:eastAsia="Arial"/>
        </w:rPr>
        <w:t>s</w:t>
      </w:r>
      <w:r w:rsidRPr="00DD47C7">
        <w:rPr>
          <w:rFonts w:eastAsia="Arial"/>
        </w:rPr>
        <w:t xml:space="preserve"> to highlight that </w:t>
      </w:r>
      <w:r>
        <w:rPr>
          <w:rFonts w:eastAsia="Arial"/>
        </w:rPr>
        <w:t>it</w:t>
      </w:r>
      <w:r w:rsidRPr="00DD47C7">
        <w:rPr>
          <w:rFonts w:eastAsia="Arial"/>
        </w:rPr>
        <w:t xml:space="preserve"> fully support</w:t>
      </w:r>
      <w:r>
        <w:rPr>
          <w:rFonts w:eastAsia="Arial"/>
        </w:rPr>
        <w:t>s</w:t>
      </w:r>
      <w:r w:rsidRPr="00DD47C7">
        <w:rPr>
          <w:rFonts w:eastAsia="Arial"/>
        </w:rPr>
        <w:t xml:space="preserve"> the innovative functioning of </w:t>
      </w:r>
      <w:proofErr w:type="spellStart"/>
      <w:r w:rsidRPr="00DD47C7">
        <w:rPr>
          <w:rFonts w:eastAsia="Arial"/>
        </w:rPr>
        <w:t>DAVinCy</w:t>
      </w:r>
      <w:proofErr w:type="spellEnd"/>
      <w:r w:rsidRPr="00DD47C7">
        <w:rPr>
          <w:rFonts w:eastAsia="Arial"/>
        </w:rPr>
        <w:t xml:space="preserve"> </w:t>
      </w:r>
      <w:r w:rsidRPr="00C80C56">
        <w:rPr>
          <w:rFonts w:eastAsia="Arial"/>
        </w:rPr>
        <w:t>since it increases the overall benefit of the Core region compared to a purely national individual validation and could be used as blueprint for an effective coordinated validation approach among all Core TSOs.</w:t>
      </w:r>
    </w:p>
    <w:p w14:paraId="57AFC39D" w14:textId="77777777" w:rsidR="00B33452" w:rsidRDefault="00B33452" w:rsidP="00B33452">
      <w:pPr>
        <w:rPr>
          <w:rFonts w:eastAsia="Arial" w:cs="Arial"/>
        </w:rPr>
      </w:pPr>
    </w:p>
    <w:p w14:paraId="0CF04B82" w14:textId="77777777" w:rsidR="00B33452" w:rsidRDefault="00B33452" w:rsidP="00B33452">
      <w:r>
        <w:rPr>
          <w:rFonts w:eastAsia="Arial" w:cs="Arial"/>
        </w:rPr>
        <w:t xml:space="preserve">The </w:t>
      </w:r>
      <w:proofErr w:type="spellStart"/>
      <w:r>
        <w:rPr>
          <w:rFonts w:eastAsia="Arial" w:cs="Arial"/>
        </w:rPr>
        <w:t>DAVinCy</w:t>
      </w:r>
      <w:proofErr w:type="spellEnd"/>
      <w:r>
        <w:rPr>
          <w:rFonts w:eastAsia="Arial" w:cs="Arial"/>
        </w:rPr>
        <w:t xml:space="preserve"> TSOs plan to apply the following measures in order to minimize the application of IVAs and, as required by art 20(14)(b) and 20(15) DA CCM, avoid cross-zonal capacity reductions in the future:</w:t>
      </w:r>
    </w:p>
    <w:p w14:paraId="798D7C29" w14:textId="5C88C510" w:rsidR="00B33452" w:rsidRDefault="4FB1E413" w:rsidP="4FB1E413">
      <w:pPr>
        <w:pStyle w:val="ListParagraph"/>
        <w:numPr>
          <w:ilvl w:val="0"/>
          <w:numId w:val="33"/>
        </w:numPr>
        <w:tabs>
          <w:tab w:val="left" w:pos="708"/>
        </w:tabs>
        <w:rPr>
          <w:rFonts w:asciiTheme="minorHAnsi" w:hAnsiTheme="minorHAnsi" w:cstheme="minorBidi"/>
          <w:lang w:val="en-US"/>
        </w:rPr>
      </w:pPr>
      <w:r w:rsidRPr="4FB1E413">
        <w:rPr>
          <w:rFonts w:eastAsia="Arial"/>
          <w:lang w:val="en-US"/>
        </w:rPr>
        <w:t xml:space="preserve">Improvements within the </w:t>
      </w:r>
      <w:proofErr w:type="spellStart"/>
      <w:r w:rsidRPr="4FB1E413">
        <w:rPr>
          <w:rFonts w:eastAsia="Arial"/>
          <w:lang w:val="en-US"/>
        </w:rPr>
        <w:t>DAVinCy</w:t>
      </w:r>
      <w:proofErr w:type="spellEnd"/>
      <w:r w:rsidRPr="4FB1E413">
        <w:rPr>
          <w:rFonts w:eastAsia="Arial"/>
          <w:lang w:val="en-US"/>
        </w:rPr>
        <w:t xml:space="preserve"> tool such as the application of additional topological measures and cross-border redispatch (DE-AT implemented since the beginning, DE-NL since BD 21/12/2022; DE-DK1 since BD 18/01/2023, DE-CH since BD 25/01/2023). </w:t>
      </w:r>
    </w:p>
    <w:p w14:paraId="43E12B1A" w14:textId="77777777" w:rsidR="00B33452" w:rsidRPr="000E7A5F" w:rsidRDefault="00B33452" w:rsidP="00B33452">
      <w:pPr>
        <w:pStyle w:val="ListParagraph"/>
        <w:numPr>
          <w:ilvl w:val="0"/>
          <w:numId w:val="33"/>
        </w:numPr>
        <w:tabs>
          <w:tab w:val="left" w:pos="708"/>
        </w:tabs>
        <w:rPr>
          <w:rFonts w:eastAsia="Arial"/>
          <w:szCs w:val="20"/>
          <w:lang w:val="en-US"/>
        </w:rPr>
      </w:pPr>
      <w:r w:rsidRPr="000E7A5F">
        <w:rPr>
          <w:rFonts w:eastAsia="Arial"/>
          <w:szCs w:val="20"/>
          <w:lang w:val="en-US"/>
        </w:rPr>
        <w:t xml:space="preserve">Methodological improvements based on increasing experience with the operational Core DA Capacity Calculation to finetune the trade-off between operational security and offered capacities. This concerns, among other things, the selection of possible market outcomes that are being </w:t>
      </w:r>
      <w:proofErr w:type="spellStart"/>
      <w:r w:rsidRPr="000E7A5F">
        <w:rPr>
          <w:rFonts w:eastAsia="Arial"/>
          <w:szCs w:val="20"/>
          <w:lang w:val="en-US"/>
        </w:rPr>
        <w:t>analysed</w:t>
      </w:r>
      <w:proofErr w:type="spellEnd"/>
      <w:r w:rsidRPr="000E7A5F">
        <w:rPr>
          <w:rFonts w:eastAsia="Arial"/>
          <w:szCs w:val="20"/>
          <w:lang w:val="en-US"/>
        </w:rPr>
        <w:t>.</w:t>
      </w:r>
    </w:p>
    <w:p w14:paraId="303F682D" w14:textId="77777777" w:rsidR="00B33452" w:rsidRPr="00B1728F" w:rsidRDefault="00B33452" w:rsidP="00B33452">
      <w:pPr>
        <w:pStyle w:val="ListParagraph"/>
        <w:numPr>
          <w:ilvl w:val="0"/>
          <w:numId w:val="33"/>
        </w:numPr>
        <w:tabs>
          <w:tab w:val="left" w:pos="708"/>
        </w:tabs>
        <w:rPr>
          <w:rFonts w:asciiTheme="minorHAnsi" w:hAnsiTheme="minorHAnsi" w:cstheme="minorBidi"/>
          <w:szCs w:val="20"/>
          <w:lang w:val="en-US"/>
        </w:rPr>
      </w:pPr>
      <w:r>
        <w:rPr>
          <w:rFonts w:eastAsia="Arial"/>
          <w:szCs w:val="20"/>
          <w:lang w:val="en-US"/>
        </w:rPr>
        <w:t xml:space="preserve">Further improvement of process robustness </w:t>
      </w:r>
      <w:proofErr w:type="gramStart"/>
      <w:r>
        <w:rPr>
          <w:rFonts w:eastAsia="Arial"/>
          <w:szCs w:val="20"/>
          <w:lang w:val="en-US"/>
        </w:rPr>
        <w:t>through the use of</w:t>
      </w:r>
      <w:proofErr w:type="gramEnd"/>
      <w:r>
        <w:rPr>
          <w:rFonts w:eastAsia="Arial"/>
          <w:szCs w:val="20"/>
          <w:lang w:val="en-US"/>
        </w:rPr>
        <w:t xml:space="preserve"> redundant IT systems, plausibility checks and replacement strategies for input data, separate systems for test and productive environment and implementation of security management.</w:t>
      </w:r>
    </w:p>
    <w:p w14:paraId="0B8C5720" w14:textId="77777777" w:rsidR="00B33452" w:rsidRPr="00B1728F" w:rsidRDefault="00B33452" w:rsidP="00B33452">
      <w:pPr>
        <w:tabs>
          <w:tab w:val="left" w:pos="708"/>
        </w:tabs>
        <w:rPr>
          <w:rFonts w:asciiTheme="minorHAnsi" w:hAnsiTheme="minorHAnsi"/>
          <w:lang w:val="en-US"/>
        </w:rPr>
      </w:pPr>
    </w:p>
    <w:p w14:paraId="21F712C3" w14:textId="77777777" w:rsidR="00B33452" w:rsidRDefault="00B33452" w:rsidP="00B33452">
      <w:pPr>
        <w:tabs>
          <w:tab w:val="left" w:pos="708"/>
        </w:tabs>
        <w:rPr>
          <w:rFonts w:asciiTheme="minorHAnsi" w:hAnsiTheme="minorHAnsi"/>
          <w:lang w:val="en-GB"/>
        </w:rPr>
      </w:pPr>
      <w:r w:rsidRPr="00B1728F">
        <w:rPr>
          <w:rFonts w:asciiTheme="minorHAnsi" w:hAnsiTheme="minorHAnsi"/>
          <w:lang w:val="en-GB"/>
        </w:rPr>
        <w:t xml:space="preserve">In addition to improvements of the individual validation process and </w:t>
      </w:r>
      <w:proofErr w:type="spellStart"/>
      <w:r w:rsidRPr="00B1728F">
        <w:rPr>
          <w:rFonts w:asciiTheme="minorHAnsi" w:hAnsiTheme="minorHAnsi"/>
          <w:lang w:val="en-GB"/>
        </w:rPr>
        <w:t>DAVinCy</w:t>
      </w:r>
      <w:proofErr w:type="spellEnd"/>
      <w:r w:rsidRPr="00B1728F">
        <w:rPr>
          <w:rFonts w:asciiTheme="minorHAnsi" w:hAnsiTheme="minorHAnsi"/>
          <w:lang w:val="en-GB"/>
        </w:rPr>
        <w:t xml:space="preserve"> itself, APG plans to implement further measures according to the Austrian Action Plan. Those measures include, but are not limited to:  </w:t>
      </w:r>
    </w:p>
    <w:p w14:paraId="1E9775CB" w14:textId="77777777" w:rsidR="00B33452" w:rsidRPr="00B1728F" w:rsidRDefault="00B33452" w:rsidP="00B33452">
      <w:pPr>
        <w:pStyle w:val="ListParagraph"/>
        <w:numPr>
          <w:ilvl w:val="0"/>
          <w:numId w:val="34"/>
        </w:numPr>
        <w:tabs>
          <w:tab w:val="left" w:pos="708"/>
        </w:tabs>
        <w:rPr>
          <w:rFonts w:asciiTheme="minorHAnsi" w:hAnsiTheme="minorHAnsi" w:cstheme="minorBidi"/>
          <w:szCs w:val="20"/>
        </w:rPr>
      </w:pPr>
      <w:r w:rsidRPr="00B1728F">
        <w:rPr>
          <w:rFonts w:asciiTheme="minorHAnsi" w:hAnsiTheme="minorHAnsi"/>
        </w:rPr>
        <w:t xml:space="preserve">Network reinforcement and optimisation, </w:t>
      </w:r>
      <w:proofErr w:type="gramStart"/>
      <w:r w:rsidRPr="00B1728F">
        <w:rPr>
          <w:rFonts w:asciiTheme="minorHAnsi" w:hAnsiTheme="minorHAnsi"/>
        </w:rPr>
        <w:t>e.g.</w:t>
      </w:r>
      <w:proofErr w:type="gramEnd"/>
      <w:r w:rsidRPr="00B1728F">
        <w:rPr>
          <w:rFonts w:asciiTheme="minorHAnsi" w:hAnsiTheme="minorHAnsi"/>
        </w:rPr>
        <w:t xml:space="preserve"> dynamic line rating to relieve grid elements with overloads in the future </w:t>
      </w:r>
    </w:p>
    <w:p w14:paraId="338EB401" w14:textId="77777777" w:rsidR="00B33452" w:rsidRPr="00B1728F" w:rsidRDefault="00B33452" w:rsidP="00B33452">
      <w:pPr>
        <w:pStyle w:val="ListParagraph"/>
        <w:numPr>
          <w:ilvl w:val="0"/>
          <w:numId w:val="34"/>
        </w:numPr>
        <w:tabs>
          <w:tab w:val="left" w:pos="708"/>
        </w:tabs>
        <w:rPr>
          <w:rFonts w:asciiTheme="minorHAnsi" w:hAnsiTheme="minorHAnsi" w:cstheme="minorBidi"/>
          <w:szCs w:val="20"/>
        </w:rPr>
      </w:pPr>
      <w:r w:rsidRPr="00B1728F">
        <w:rPr>
          <w:rFonts w:asciiTheme="minorHAnsi" w:hAnsiTheme="minorHAnsi"/>
        </w:rPr>
        <w:t>Network expansion and planned infrastructure projects according to the Network Development Plan</w:t>
      </w:r>
    </w:p>
    <w:p w14:paraId="64C6920F" w14:textId="72EF2241" w:rsidR="002B6487" w:rsidRDefault="002B6487">
      <w:pPr>
        <w:spacing w:after="200" w:line="276" w:lineRule="auto"/>
        <w:jc w:val="left"/>
        <w:rPr>
          <w:rFonts w:eastAsiaTheme="minorHAnsi" w:cs="Arial"/>
          <w:color w:val="7F7F7F" w:themeColor="text1" w:themeTint="80"/>
          <w:sz w:val="28"/>
          <w:szCs w:val="22"/>
          <w:lang w:val="en-GB" w:eastAsia="nl-NL"/>
        </w:rPr>
      </w:pPr>
      <w:r>
        <w:br w:type="page"/>
      </w:r>
    </w:p>
    <w:p w14:paraId="2350E466" w14:textId="655764E5" w:rsidR="002E2FFC" w:rsidRDefault="1EE932FB" w:rsidP="00B33452">
      <w:pPr>
        <w:pStyle w:val="Heading2"/>
        <w:numPr>
          <w:ilvl w:val="0"/>
          <w:numId w:val="0"/>
        </w:numPr>
      </w:pPr>
      <w:bookmarkStart w:id="25" w:name="_Toc127525554"/>
      <w:r w:rsidRPr="1EE932FB">
        <w:lastRenderedPageBreak/>
        <w:t>German TSOs</w:t>
      </w:r>
      <w:bookmarkEnd w:id="25"/>
    </w:p>
    <w:p w14:paraId="73DA4C6E" w14:textId="77777777" w:rsidR="002B6487" w:rsidRDefault="002B6487" w:rsidP="002B6487">
      <w:pPr>
        <w:spacing w:after="200"/>
      </w:pPr>
      <w:r w:rsidRPr="1EE932FB">
        <w:rPr>
          <w:rFonts w:eastAsia="Arial" w:cs="Arial"/>
        </w:rPr>
        <w:t xml:space="preserve">In order to provide a better understanding of the results and the processes applied among </w:t>
      </w:r>
      <w:proofErr w:type="spellStart"/>
      <w:r w:rsidRPr="1EE932FB">
        <w:rPr>
          <w:rFonts w:eastAsia="Arial" w:cs="Arial"/>
        </w:rPr>
        <w:t>DAVinCy</w:t>
      </w:r>
      <w:proofErr w:type="spellEnd"/>
      <w:r w:rsidRPr="1EE932FB">
        <w:rPr>
          <w:rFonts w:eastAsia="Arial" w:cs="Arial"/>
        </w:rPr>
        <w:t xml:space="preserve"> TSOs, following are some introductory explanations:</w:t>
      </w:r>
    </w:p>
    <w:p w14:paraId="18B30895" w14:textId="77777777" w:rsidR="002B6487" w:rsidRDefault="002B6487" w:rsidP="002B6487">
      <w:pPr>
        <w:spacing w:after="200"/>
        <w:rPr>
          <w:rFonts w:eastAsia="Arial" w:cs="Arial"/>
        </w:rPr>
      </w:pPr>
    </w:p>
    <w:p w14:paraId="275CEFE8" w14:textId="1C8AF417" w:rsidR="002B6487" w:rsidRDefault="4FB1E413" w:rsidP="4FB1E413">
      <w:pPr>
        <w:pStyle w:val="ListParagraph"/>
        <w:numPr>
          <w:ilvl w:val="0"/>
          <w:numId w:val="10"/>
        </w:numPr>
        <w:spacing w:after="200"/>
        <w:jc w:val="left"/>
        <w:rPr>
          <w:rFonts w:eastAsia="Arial"/>
          <w:lang w:val="en-US"/>
        </w:rPr>
      </w:pPr>
      <w:r w:rsidRPr="4FB1E413">
        <w:rPr>
          <w:rFonts w:eastAsia="Arial"/>
          <w:lang w:val="en-US"/>
        </w:rPr>
        <w:t xml:space="preserve">APG, </w:t>
      </w:r>
      <w:proofErr w:type="spellStart"/>
      <w:r w:rsidRPr="4FB1E413">
        <w:rPr>
          <w:rFonts w:eastAsia="Arial"/>
          <w:lang w:val="en-US"/>
        </w:rPr>
        <w:t>Tennet</w:t>
      </w:r>
      <w:proofErr w:type="spellEnd"/>
      <w:r w:rsidRPr="4FB1E413">
        <w:rPr>
          <w:rFonts w:eastAsia="Arial"/>
          <w:lang w:val="en-US"/>
        </w:rPr>
        <w:t xml:space="preserve"> NL and the German TSOs (</w:t>
      </w:r>
      <w:proofErr w:type="spellStart"/>
      <w:r w:rsidRPr="4FB1E413">
        <w:rPr>
          <w:rFonts w:eastAsia="Arial"/>
          <w:lang w:val="en-US"/>
        </w:rPr>
        <w:t>DAVinCy</w:t>
      </w:r>
      <w:proofErr w:type="spellEnd"/>
      <w:r w:rsidRPr="4FB1E413">
        <w:rPr>
          <w:rFonts w:eastAsia="Arial"/>
          <w:lang w:val="en-US"/>
        </w:rPr>
        <w:t xml:space="preserve"> TSOs) use a common tool for individual validation called </w:t>
      </w:r>
      <w:proofErr w:type="spellStart"/>
      <w:r w:rsidRPr="4FB1E413">
        <w:rPr>
          <w:rFonts w:eastAsia="Arial"/>
          <w:lang w:val="en-US"/>
        </w:rPr>
        <w:t>DAVinCy</w:t>
      </w:r>
      <w:proofErr w:type="spellEnd"/>
      <w:r w:rsidRPr="4FB1E413">
        <w:rPr>
          <w:rFonts w:eastAsia="Arial"/>
          <w:lang w:val="en-US"/>
        </w:rPr>
        <w:t xml:space="preserve"> (</w:t>
      </w:r>
      <w:r w:rsidRPr="4FB1E413">
        <w:rPr>
          <w:rFonts w:eastAsia="Arial"/>
          <w:b/>
          <w:lang w:val="en-US"/>
        </w:rPr>
        <w:t>D</w:t>
      </w:r>
      <w:r w:rsidRPr="4FB1E413">
        <w:rPr>
          <w:rFonts w:eastAsia="Arial"/>
          <w:lang w:val="en-US"/>
        </w:rPr>
        <w:t xml:space="preserve">ay </w:t>
      </w:r>
      <w:r w:rsidRPr="4FB1E413">
        <w:rPr>
          <w:rFonts w:eastAsia="Arial"/>
          <w:b/>
          <w:lang w:val="en-US"/>
        </w:rPr>
        <w:t>A</w:t>
      </w:r>
      <w:r w:rsidRPr="4FB1E413">
        <w:rPr>
          <w:rFonts w:eastAsia="Arial"/>
          <w:lang w:val="en-US"/>
        </w:rPr>
        <w:t xml:space="preserve">head </w:t>
      </w:r>
      <w:r w:rsidRPr="4FB1E413">
        <w:rPr>
          <w:rFonts w:eastAsia="Arial"/>
          <w:b/>
          <w:lang w:val="en-US"/>
        </w:rPr>
        <w:t>V</w:t>
      </w:r>
      <w:r w:rsidRPr="4FB1E413">
        <w:rPr>
          <w:rFonts w:eastAsia="Arial"/>
          <w:lang w:val="en-US"/>
        </w:rPr>
        <w:t>al</w:t>
      </w:r>
      <w:r w:rsidRPr="4FB1E413">
        <w:rPr>
          <w:rFonts w:eastAsia="Arial"/>
          <w:b/>
          <w:lang w:val="en-US"/>
        </w:rPr>
        <w:t>i</w:t>
      </w:r>
      <w:r w:rsidRPr="4FB1E413">
        <w:rPr>
          <w:rFonts w:eastAsia="Arial"/>
          <w:lang w:val="en-US"/>
        </w:rPr>
        <w:t>datio</w:t>
      </w:r>
      <w:r w:rsidRPr="4FB1E413">
        <w:rPr>
          <w:rFonts w:eastAsia="Arial"/>
          <w:b/>
          <w:lang w:val="en-US"/>
        </w:rPr>
        <w:t>n</w:t>
      </w:r>
      <w:r w:rsidRPr="4FB1E413">
        <w:rPr>
          <w:rFonts w:eastAsia="Arial"/>
          <w:lang w:val="en-US"/>
        </w:rPr>
        <w:t xml:space="preserve"> of </w:t>
      </w:r>
      <w:r w:rsidRPr="4FB1E413">
        <w:rPr>
          <w:rFonts w:eastAsia="Arial"/>
          <w:b/>
          <w:lang w:val="en-US"/>
        </w:rPr>
        <w:t>C</w:t>
      </w:r>
      <w:r w:rsidRPr="4FB1E413">
        <w:rPr>
          <w:rFonts w:eastAsia="Arial"/>
          <w:lang w:val="en-US"/>
        </w:rPr>
        <w:t>apacit</w:t>
      </w:r>
      <w:r w:rsidRPr="4FB1E413">
        <w:rPr>
          <w:rFonts w:eastAsia="Arial"/>
          <w:b/>
          <w:lang w:val="en-US"/>
        </w:rPr>
        <w:t>y</w:t>
      </w:r>
      <w:r w:rsidRPr="4FB1E413">
        <w:rPr>
          <w:rFonts w:eastAsia="Arial"/>
          <w:lang w:val="en-US"/>
        </w:rPr>
        <w:t xml:space="preserve">). In case an overload cannot be solved with the available remedial actions, </w:t>
      </w:r>
      <w:proofErr w:type="spellStart"/>
      <w:r w:rsidRPr="4FB1E413">
        <w:rPr>
          <w:rFonts w:eastAsia="Arial"/>
          <w:lang w:val="en-US"/>
        </w:rPr>
        <w:t>DAVinCy</w:t>
      </w:r>
      <w:proofErr w:type="spellEnd"/>
      <w:r w:rsidRPr="4FB1E413">
        <w:rPr>
          <w:rFonts w:eastAsia="Arial"/>
          <w:lang w:val="en-US"/>
        </w:rPr>
        <w:t xml:space="preserve"> determines the necessary Individual Validation Adjustments (IVAs) on relevant CNECs with the objective to </w:t>
      </w:r>
      <w:proofErr w:type="spellStart"/>
      <w:r w:rsidRPr="4FB1E413">
        <w:rPr>
          <w:rFonts w:eastAsia="Arial"/>
          <w:lang w:val="en-US"/>
        </w:rPr>
        <w:t>minimise</w:t>
      </w:r>
      <w:proofErr w:type="spellEnd"/>
      <w:r w:rsidRPr="4FB1E413">
        <w:rPr>
          <w:rFonts w:eastAsia="Arial"/>
          <w:lang w:val="en-US"/>
        </w:rPr>
        <w:t xml:space="preserve"> the overall capacity reduction among the six </w:t>
      </w:r>
      <w:proofErr w:type="spellStart"/>
      <w:r w:rsidRPr="4FB1E413">
        <w:rPr>
          <w:rFonts w:eastAsia="Arial"/>
          <w:lang w:val="en-US"/>
        </w:rPr>
        <w:t>DAVinCy</w:t>
      </w:r>
      <w:proofErr w:type="spellEnd"/>
      <w:r w:rsidRPr="4FB1E413">
        <w:rPr>
          <w:rFonts w:eastAsia="Arial"/>
          <w:lang w:val="en-US"/>
        </w:rPr>
        <w:t xml:space="preserve"> TSOs. This can lead to situations where an overload occurs in one control area of TSO A whereas the IVA(s) is/are applied within other control areas, e.g., of TSOs B and C. </w:t>
      </w:r>
    </w:p>
    <w:p w14:paraId="336C5E77" w14:textId="77777777" w:rsidR="002B6487" w:rsidRDefault="002B6487" w:rsidP="002B6487">
      <w:pPr>
        <w:pStyle w:val="ListParagraph"/>
        <w:numPr>
          <w:ilvl w:val="0"/>
          <w:numId w:val="10"/>
        </w:numPr>
        <w:spacing w:after="200"/>
        <w:jc w:val="left"/>
        <w:rPr>
          <w:rFonts w:eastAsia="Arial"/>
          <w:szCs w:val="20"/>
          <w:lang w:val="en-US"/>
        </w:rPr>
      </w:pPr>
      <w:r w:rsidRPr="1EE932FB">
        <w:rPr>
          <w:rFonts w:eastAsia="Arial"/>
          <w:szCs w:val="20"/>
          <w:lang w:val="en-US"/>
        </w:rPr>
        <w:t xml:space="preserve">The application of an IVA prevents a network element from being overloaded and necessarily does not lead to a deviation from the minimum cross-zonal capacity according to Article 16(8) of regulation (EU) 2019/943 on the internal market of electricity. </w:t>
      </w:r>
    </w:p>
    <w:p w14:paraId="5F70C422" w14:textId="77777777" w:rsidR="002B6487" w:rsidRDefault="002B6487" w:rsidP="002B6487">
      <w:pPr>
        <w:tabs>
          <w:tab w:val="left" w:pos="708"/>
        </w:tabs>
        <w:spacing w:after="200"/>
        <w:rPr>
          <w:rFonts w:eastAsia="Arial" w:cs="Arial"/>
          <w:lang w:val="en-GB"/>
        </w:rPr>
      </w:pPr>
    </w:p>
    <w:p w14:paraId="04214271" w14:textId="77777777" w:rsidR="002B6487" w:rsidRDefault="002B6487" w:rsidP="002B6487">
      <w:pPr>
        <w:spacing w:after="200"/>
        <w:jc w:val="left"/>
      </w:pPr>
      <w:r w:rsidRPr="1EE932FB">
        <w:rPr>
          <w:rFonts w:eastAsia="Arial" w:cs="Arial"/>
        </w:rPr>
        <w:t xml:space="preserve">In the opinion of the </w:t>
      </w:r>
      <w:proofErr w:type="spellStart"/>
      <w:r w:rsidRPr="1EE932FB">
        <w:rPr>
          <w:rFonts w:eastAsia="Arial" w:cs="Arial"/>
        </w:rPr>
        <w:t>DAVinCy</w:t>
      </w:r>
      <w:proofErr w:type="spellEnd"/>
      <w:r w:rsidRPr="1EE932FB">
        <w:rPr>
          <w:rFonts w:eastAsia="Arial" w:cs="Arial"/>
        </w:rPr>
        <w:t xml:space="preserve"> TSOs, the cooperation of six TSOs within the </w:t>
      </w:r>
      <w:proofErr w:type="spellStart"/>
      <w:r w:rsidRPr="1EE932FB">
        <w:rPr>
          <w:rFonts w:eastAsia="Arial" w:cs="Arial"/>
        </w:rPr>
        <w:t>DAVinCy</w:t>
      </w:r>
      <w:proofErr w:type="spellEnd"/>
      <w:r w:rsidRPr="1EE932FB">
        <w:rPr>
          <w:rFonts w:eastAsia="Arial" w:cs="Arial"/>
        </w:rPr>
        <w:t xml:space="preserve"> consortium leads to a very effective result when relieving potential overloads within the grid in order to secure operational security. This is caused by the fact that remedial actions within six control areas can be used. Moreover, IVAs having a minimal impact on cross-zonal capacities offered to the market can be applied to solve congestions. Furthermore, the </w:t>
      </w:r>
      <w:proofErr w:type="spellStart"/>
      <w:r w:rsidRPr="1EE932FB">
        <w:rPr>
          <w:rFonts w:eastAsia="Arial" w:cs="Arial"/>
        </w:rPr>
        <w:t>DAVinCy</w:t>
      </w:r>
      <w:proofErr w:type="spellEnd"/>
      <w:r w:rsidRPr="1EE932FB">
        <w:rPr>
          <w:rFonts w:eastAsia="Arial" w:cs="Arial"/>
        </w:rPr>
        <w:t xml:space="preserve"> TSOs acknowledge, that this report has to be based on the amount of capacity reductions, i.e. IVAs applied by </w:t>
      </w:r>
      <w:proofErr w:type="spellStart"/>
      <w:r w:rsidRPr="1EE932FB">
        <w:rPr>
          <w:rFonts w:eastAsia="Arial" w:cs="Arial"/>
        </w:rPr>
        <w:t>DAVinCy</w:t>
      </w:r>
      <w:proofErr w:type="spellEnd"/>
      <w:r w:rsidRPr="1EE932FB">
        <w:rPr>
          <w:rFonts w:eastAsia="Arial" w:cs="Arial"/>
        </w:rPr>
        <w:t xml:space="preserve">. Nevertheless, it should be noted, that measures to reduce the application of IVAs need to address the cause of IVAs, respectively the reduction of congestions and fallbacks. </w:t>
      </w:r>
    </w:p>
    <w:p w14:paraId="0AFEA6B8" w14:textId="77777777" w:rsidR="002B6487" w:rsidRDefault="002B6487" w:rsidP="002B6487">
      <w:pPr>
        <w:spacing w:after="200"/>
        <w:jc w:val="left"/>
        <w:rPr>
          <w:rFonts w:eastAsia="Arial" w:cs="Arial"/>
          <w:i/>
          <w:iCs/>
        </w:rPr>
      </w:pPr>
    </w:p>
    <w:p w14:paraId="664EA720" w14:textId="77777777" w:rsidR="002B6487" w:rsidRDefault="002B6487" w:rsidP="002B6487">
      <w:pPr>
        <w:spacing w:after="200"/>
      </w:pPr>
      <w:r w:rsidRPr="1EE932FB">
        <w:rPr>
          <w:rFonts w:eastAsia="Arial" w:cs="Arial"/>
        </w:rPr>
        <w:t xml:space="preserve">The </w:t>
      </w:r>
      <w:proofErr w:type="spellStart"/>
      <w:r w:rsidRPr="1EE932FB">
        <w:rPr>
          <w:rFonts w:eastAsia="Arial" w:cs="Arial"/>
        </w:rPr>
        <w:t>DAVinCy</w:t>
      </w:r>
      <w:proofErr w:type="spellEnd"/>
      <w:r w:rsidRPr="1EE932FB">
        <w:rPr>
          <w:rFonts w:eastAsia="Arial" w:cs="Arial"/>
        </w:rPr>
        <w:t xml:space="preserve"> TSOs plan to apply the following measures in order to minimize the application of IVAs and, as required by art 20(14)(b) and 20(15) DA CCM, avoid cross-zonal capacity reductions in the future:</w:t>
      </w:r>
    </w:p>
    <w:p w14:paraId="726E5EFF" w14:textId="57F95D8E" w:rsidR="002B6487" w:rsidRDefault="4FB1E413" w:rsidP="4FB1E413">
      <w:pPr>
        <w:pStyle w:val="ListParagraph"/>
        <w:numPr>
          <w:ilvl w:val="0"/>
          <w:numId w:val="9"/>
        </w:numPr>
        <w:spacing w:after="200"/>
        <w:jc w:val="left"/>
        <w:rPr>
          <w:rFonts w:eastAsia="Arial"/>
          <w:lang w:val="en-US"/>
        </w:rPr>
      </w:pPr>
      <w:r w:rsidRPr="4FB1E413">
        <w:rPr>
          <w:rFonts w:eastAsia="Arial"/>
          <w:lang w:val="en-US"/>
        </w:rPr>
        <w:t xml:space="preserve">Improvements within the </w:t>
      </w:r>
      <w:proofErr w:type="spellStart"/>
      <w:r w:rsidRPr="4FB1E413">
        <w:rPr>
          <w:rFonts w:eastAsia="Arial"/>
          <w:lang w:val="en-US"/>
        </w:rPr>
        <w:t>DAVinCy</w:t>
      </w:r>
      <w:proofErr w:type="spellEnd"/>
      <w:r w:rsidRPr="4FB1E413">
        <w:rPr>
          <w:rFonts w:eastAsia="Arial"/>
          <w:lang w:val="en-US"/>
        </w:rPr>
        <w:t xml:space="preserve"> tool such as the application of additional topological measures and cross-border redispatch (DE-AT implemented since the beginning, DE-NL since BD 21/12/2022; DE-DK1 since BD 18/01/2023, DE-CH since BD 25/01/2023). </w:t>
      </w:r>
    </w:p>
    <w:p w14:paraId="0F3F5DD1" w14:textId="77777777" w:rsidR="002B6487" w:rsidRDefault="002B6487" w:rsidP="002B6487">
      <w:pPr>
        <w:pStyle w:val="ListParagraph"/>
        <w:numPr>
          <w:ilvl w:val="0"/>
          <w:numId w:val="9"/>
        </w:numPr>
        <w:spacing w:after="200"/>
        <w:jc w:val="left"/>
        <w:rPr>
          <w:rFonts w:eastAsia="Arial"/>
          <w:szCs w:val="20"/>
          <w:lang w:val="en-US"/>
        </w:rPr>
      </w:pPr>
      <w:r w:rsidRPr="1EE932FB">
        <w:rPr>
          <w:rFonts w:eastAsia="Arial"/>
          <w:szCs w:val="20"/>
          <w:lang w:val="en-US"/>
        </w:rPr>
        <w:t xml:space="preserve">Methodological improvements based on increasing experience with the operational Core DA Capacity Calculation to finetune the trade-off between operational security and offered capacities. This concerns, among other things, the selection of possible market outcomes that are being </w:t>
      </w:r>
      <w:proofErr w:type="spellStart"/>
      <w:r w:rsidRPr="1EE932FB">
        <w:rPr>
          <w:rFonts w:eastAsia="Arial"/>
          <w:szCs w:val="20"/>
          <w:lang w:val="en-US"/>
        </w:rPr>
        <w:t>analysed</w:t>
      </w:r>
      <w:proofErr w:type="spellEnd"/>
      <w:r w:rsidRPr="1EE932FB">
        <w:rPr>
          <w:rFonts w:eastAsia="Arial"/>
          <w:szCs w:val="20"/>
          <w:lang w:val="en-US"/>
        </w:rPr>
        <w:t>.</w:t>
      </w:r>
    </w:p>
    <w:p w14:paraId="0CFED419" w14:textId="77777777" w:rsidR="002B6487" w:rsidRDefault="002B6487" w:rsidP="002B6487">
      <w:pPr>
        <w:pStyle w:val="ListParagraph"/>
        <w:numPr>
          <w:ilvl w:val="0"/>
          <w:numId w:val="9"/>
        </w:numPr>
        <w:spacing w:after="200"/>
        <w:jc w:val="left"/>
        <w:rPr>
          <w:rFonts w:eastAsia="Arial"/>
          <w:szCs w:val="20"/>
          <w:lang w:val="en-US"/>
        </w:rPr>
      </w:pPr>
      <w:r w:rsidRPr="1EE932FB">
        <w:rPr>
          <w:rFonts w:eastAsia="Arial"/>
          <w:szCs w:val="20"/>
          <w:lang w:val="en-US"/>
        </w:rPr>
        <w:t xml:space="preserve">Further improvement of process robustness </w:t>
      </w:r>
      <w:proofErr w:type="gramStart"/>
      <w:r w:rsidRPr="1EE932FB">
        <w:rPr>
          <w:rFonts w:eastAsia="Arial"/>
          <w:szCs w:val="20"/>
          <w:lang w:val="en-US"/>
        </w:rPr>
        <w:t>through the use of</w:t>
      </w:r>
      <w:proofErr w:type="gramEnd"/>
      <w:r w:rsidRPr="1EE932FB">
        <w:rPr>
          <w:rFonts w:eastAsia="Arial"/>
          <w:szCs w:val="20"/>
          <w:lang w:val="en-US"/>
        </w:rPr>
        <w:t xml:space="preserve"> redundant IT systems, plausibility checks and replacement strategies for input data, separate systems for test and productive environment and implementation of security management.</w:t>
      </w:r>
    </w:p>
    <w:p w14:paraId="564C81E5" w14:textId="3CA79588" w:rsidR="002E2FFC" w:rsidRDefault="1EE932FB" w:rsidP="1EE932FB">
      <w:pPr>
        <w:tabs>
          <w:tab w:val="left" w:pos="708"/>
        </w:tabs>
        <w:spacing w:after="200"/>
      </w:pPr>
      <w:r w:rsidRPr="1EE932FB">
        <w:rPr>
          <w:rFonts w:eastAsia="Arial" w:cs="Arial"/>
          <w:lang w:val="en-US"/>
        </w:rPr>
        <w:t xml:space="preserve">The application of an IVA prevents a network element from being overloaded and necessarily does not lead to a deviation from the minimum cross-zonal capacity according to Article 16(8) of regulation (EU) 2019/943 on the internal market of electricity. In case of a deviation from the minimum cross-zonal capacity, the compliance with the minimum cross-zonal capacity targets of the German action plan according to the </w:t>
      </w:r>
      <w:r w:rsidRPr="1EE932FB">
        <w:rPr>
          <w:rFonts w:eastAsia="Arial" w:cs="Arial"/>
          <w:lang w:val="en-US"/>
        </w:rPr>
        <w:lastRenderedPageBreak/>
        <w:t xml:space="preserve">monitoring methodology approved by the German NRA </w:t>
      </w:r>
      <w:proofErr w:type="spellStart"/>
      <w:r w:rsidRPr="1EE932FB">
        <w:rPr>
          <w:rFonts w:eastAsia="Arial" w:cs="Arial"/>
          <w:lang w:val="en-US"/>
        </w:rPr>
        <w:t>Bundesnetzagentur</w:t>
      </w:r>
      <w:proofErr w:type="spellEnd"/>
      <w:r w:rsidRPr="1EE932FB">
        <w:rPr>
          <w:rFonts w:eastAsia="Arial" w:cs="Arial"/>
          <w:lang w:val="en-US"/>
        </w:rPr>
        <w:t xml:space="preserve"> will be detailed within the German Compliance Monitoring Report for 2022 that will be finished in mid-2023</w:t>
      </w:r>
      <w:r w:rsidRPr="00437EE3">
        <w:rPr>
          <w:rFonts w:eastAsia="Arial" w:cs="Arial"/>
          <w:vertAlign w:val="superscript"/>
          <w:lang w:val="en-US"/>
        </w:rPr>
        <w:t>[1]</w:t>
      </w:r>
      <w:r w:rsidRPr="1EE932FB">
        <w:rPr>
          <w:rFonts w:eastAsia="Arial" w:cs="Arial"/>
          <w:lang w:val="en-US"/>
        </w:rPr>
        <w:t xml:space="preserve">. </w:t>
      </w:r>
    </w:p>
    <w:p w14:paraId="79DCB9A1" w14:textId="5CB2C63C" w:rsidR="002E2FFC" w:rsidRDefault="1EE932FB" w:rsidP="1EE932FB">
      <w:pPr>
        <w:pStyle w:val="ListParagraph"/>
        <w:numPr>
          <w:ilvl w:val="0"/>
          <w:numId w:val="8"/>
        </w:numPr>
        <w:tabs>
          <w:tab w:val="left" w:pos="708"/>
        </w:tabs>
        <w:spacing w:after="200"/>
        <w:rPr>
          <w:rFonts w:eastAsia="Arial"/>
          <w:szCs w:val="20"/>
          <w:lang w:val="en-US"/>
        </w:rPr>
      </w:pPr>
      <w:r w:rsidRPr="1EE932FB">
        <w:rPr>
          <w:rFonts w:eastAsia="Arial"/>
          <w:szCs w:val="20"/>
          <w:lang w:val="en-US"/>
        </w:rPr>
        <w:t>In Q4/2022, the following could be observed:</w:t>
      </w:r>
    </w:p>
    <w:p w14:paraId="547D9DF7" w14:textId="254BE5D8" w:rsidR="002E2FFC" w:rsidRDefault="75E378CF" w:rsidP="4FB1E413">
      <w:pPr>
        <w:pStyle w:val="ListParagraph"/>
        <w:numPr>
          <w:ilvl w:val="0"/>
          <w:numId w:val="8"/>
        </w:numPr>
        <w:tabs>
          <w:tab w:val="left" w:pos="708"/>
        </w:tabs>
        <w:spacing w:after="200"/>
        <w:rPr>
          <w:rFonts w:eastAsia="Arial"/>
          <w:lang w:val="en-US"/>
        </w:rPr>
      </w:pPr>
      <w:r w:rsidRPr="75E378CF">
        <w:rPr>
          <w:rFonts w:eastAsia="Arial"/>
          <w:lang w:val="en-US"/>
        </w:rPr>
        <w:t xml:space="preserve">In 106 hours or 4.8 % of the MTUs an IVA was applied within the </w:t>
      </w:r>
      <w:proofErr w:type="spellStart"/>
      <w:r w:rsidRPr="75E378CF">
        <w:rPr>
          <w:rFonts w:eastAsia="Arial"/>
          <w:lang w:val="en-US"/>
        </w:rPr>
        <w:t>DAVinCy</w:t>
      </w:r>
      <w:proofErr w:type="spellEnd"/>
      <w:r w:rsidRPr="75E378CF">
        <w:rPr>
          <w:rFonts w:eastAsia="Arial"/>
          <w:lang w:val="en-US"/>
        </w:rPr>
        <w:t xml:space="preserve"> area </w:t>
      </w:r>
      <w:r w:rsidRPr="75E378CF">
        <w:rPr>
          <w:rFonts w:eastAsia="Arial"/>
          <w:vertAlign w:val="superscript"/>
          <w:lang w:val="en-US"/>
        </w:rPr>
        <w:t>[2]</w:t>
      </w:r>
      <w:r w:rsidRPr="75E378CF">
        <w:rPr>
          <w:rFonts w:eastAsia="Arial"/>
          <w:lang w:val="en-US"/>
        </w:rPr>
        <w:t>.</w:t>
      </w:r>
    </w:p>
    <w:p w14:paraId="345A58A8" w14:textId="4066594A" w:rsidR="002E2FFC" w:rsidRDefault="1EE932FB" w:rsidP="1EE932FB">
      <w:pPr>
        <w:pStyle w:val="ListParagraph"/>
        <w:numPr>
          <w:ilvl w:val="0"/>
          <w:numId w:val="8"/>
        </w:numPr>
        <w:tabs>
          <w:tab w:val="left" w:pos="708"/>
        </w:tabs>
        <w:spacing w:after="200"/>
        <w:rPr>
          <w:rFonts w:eastAsia="Arial"/>
          <w:szCs w:val="20"/>
          <w:lang w:val="en-US"/>
        </w:rPr>
      </w:pPr>
      <w:r w:rsidRPr="1EE932FB">
        <w:rPr>
          <w:rFonts w:eastAsia="Arial"/>
          <w:szCs w:val="20"/>
          <w:lang w:val="en-US"/>
        </w:rPr>
        <w:t xml:space="preserve">Compared to the whole Core region, </w:t>
      </w:r>
      <w:proofErr w:type="spellStart"/>
      <w:r w:rsidRPr="1EE932FB">
        <w:rPr>
          <w:rFonts w:eastAsia="Arial"/>
          <w:szCs w:val="20"/>
          <w:lang w:val="en-US"/>
        </w:rPr>
        <w:t>DAVinCy</w:t>
      </w:r>
      <w:proofErr w:type="spellEnd"/>
      <w:r w:rsidRPr="1EE932FB">
        <w:rPr>
          <w:rFonts w:eastAsia="Arial"/>
          <w:szCs w:val="20"/>
          <w:lang w:val="en-US"/>
        </w:rPr>
        <w:t xml:space="preserve"> TSOs applied IVAs infrequently and the effective part of the IVA that limits possible market outcomes was </w:t>
      </w:r>
      <w:proofErr w:type="gramStart"/>
      <w:r w:rsidRPr="1EE932FB">
        <w:rPr>
          <w:rFonts w:eastAsia="Arial"/>
          <w:szCs w:val="20"/>
          <w:lang w:val="en-US"/>
        </w:rPr>
        <w:t>similar to</w:t>
      </w:r>
      <w:proofErr w:type="gramEnd"/>
      <w:r w:rsidRPr="1EE932FB">
        <w:rPr>
          <w:rFonts w:eastAsia="Arial"/>
          <w:szCs w:val="20"/>
          <w:lang w:val="en-US"/>
        </w:rPr>
        <w:t xml:space="preserve"> the average within the Core region.</w:t>
      </w:r>
      <w:r w:rsidRPr="1EE932FB">
        <w:rPr>
          <w:rFonts w:eastAsia="Arial"/>
          <w:szCs w:val="20"/>
          <w:vertAlign w:val="superscript"/>
          <w:lang w:val="en-US"/>
        </w:rPr>
        <w:t>2</w:t>
      </w:r>
      <w:r w:rsidRPr="1EE932FB">
        <w:rPr>
          <w:rFonts w:eastAsia="Arial"/>
          <w:szCs w:val="20"/>
          <w:lang w:val="en-US"/>
        </w:rPr>
        <w:t xml:space="preserve"> </w:t>
      </w:r>
    </w:p>
    <w:p w14:paraId="136C8672" w14:textId="10CAB160" w:rsidR="002E2FFC" w:rsidRDefault="1EE932FB" w:rsidP="1EE932FB">
      <w:pPr>
        <w:pStyle w:val="ListParagraph"/>
        <w:numPr>
          <w:ilvl w:val="0"/>
          <w:numId w:val="8"/>
        </w:numPr>
        <w:tabs>
          <w:tab w:val="left" w:pos="708"/>
        </w:tabs>
        <w:spacing w:after="200"/>
        <w:rPr>
          <w:rFonts w:eastAsia="Arial"/>
          <w:szCs w:val="20"/>
          <w:lang w:val="en-US"/>
        </w:rPr>
      </w:pPr>
      <w:r w:rsidRPr="1EE932FB">
        <w:rPr>
          <w:rFonts w:eastAsia="Arial"/>
          <w:szCs w:val="20"/>
          <w:lang w:val="en-US"/>
        </w:rPr>
        <w:t xml:space="preserve">Applied IVA on BD 07/11/2022 and 17/12/2022 are related to an issue of the Common Grid Model with wrong exchanges, which highly impacted </w:t>
      </w:r>
      <w:proofErr w:type="spellStart"/>
      <w:r w:rsidRPr="1EE932FB">
        <w:rPr>
          <w:rFonts w:eastAsia="Arial"/>
          <w:szCs w:val="20"/>
          <w:lang w:val="en-US"/>
        </w:rPr>
        <w:t>loadflow</w:t>
      </w:r>
      <w:proofErr w:type="spellEnd"/>
      <w:r w:rsidRPr="1EE932FB">
        <w:rPr>
          <w:rFonts w:eastAsia="Arial"/>
          <w:szCs w:val="20"/>
          <w:lang w:val="en-US"/>
        </w:rPr>
        <w:t xml:space="preserve"> results and therefore led to high IVA. For BD 17/12/2022 </w:t>
      </w:r>
      <w:proofErr w:type="spellStart"/>
      <w:r w:rsidRPr="1EE932FB">
        <w:rPr>
          <w:rFonts w:eastAsia="Arial"/>
          <w:szCs w:val="20"/>
          <w:lang w:val="en-US"/>
        </w:rPr>
        <w:t>DAVinCy</w:t>
      </w:r>
      <w:proofErr w:type="spellEnd"/>
      <w:r w:rsidRPr="1EE932FB">
        <w:rPr>
          <w:rFonts w:eastAsia="Arial"/>
          <w:szCs w:val="20"/>
          <w:lang w:val="en-US"/>
        </w:rPr>
        <w:t xml:space="preserve"> fallback was applied due to the wrong Common Grid Model.</w:t>
      </w:r>
    </w:p>
    <w:p w14:paraId="03D691D1" w14:textId="5D7992C6" w:rsidR="002E2FFC" w:rsidRDefault="4FB1E413" w:rsidP="4FB1E413">
      <w:pPr>
        <w:pStyle w:val="ListParagraph"/>
        <w:numPr>
          <w:ilvl w:val="0"/>
          <w:numId w:val="8"/>
        </w:numPr>
        <w:tabs>
          <w:tab w:val="left" w:pos="708"/>
        </w:tabs>
        <w:spacing w:after="200"/>
        <w:rPr>
          <w:rFonts w:eastAsia="Arial"/>
          <w:lang w:val="en-US"/>
        </w:rPr>
      </w:pPr>
      <w:r w:rsidRPr="4FB1E413">
        <w:rPr>
          <w:rFonts w:eastAsia="Arial"/>
          <w:lang w:val="en-US"/>
        </w:rPr>
        <w:t xml:space="preserve">High IVA application on BD 06/12/2022 can be explained by planned outages in the grid of </w:t>
      </w:r>
      <w:proofErr w:type="spellStart"/>
      <w:r w:rsidRPr="4FB1E413">
        <w:rPr>
          <w:rFonts w:eastAsia="Arial"/>
          <w:lang w:val="en-US"/>
        </w:rPr>
        <w:t>Tennet</w:t>
      </w:r>
      <w:proofErr w:type="spellEnd"/>
      <w:r w:rsidRPr="4FB1E413">
        <w:rPr>
          <w:rFonts w:eastAsia="Arial"/>
          <w:lang w:val="en-US"/>
        </w:rPr>
        <w:t xml:space="preserve"> NL and wrong data for generator unavailability published on ENTSO-E transparency platform.</w:t>
      </w:r>
    </w:p>
    <w:p w14:paraId="20720627" w14:textId="36DFB09F" w:rsidR="002E2FFC" w:rsidRDefault="4FB1E413" w:rsidP="1EE932FB">
      <w:pPr>
        <w:tabs>
          <w:tab w:val="left" w:pos="708"/>
        </w:tabs>
        <w:spacing w:after="200"/>
      </w:pPr>
      <w:r w:rsidRPr="4FB1E413">
        <w:rPr>
          <w:rFonts w:eastAsia="Arial" w:cs="Arial"/>
        </w:rPr>
        <w:t xml:space="preserve">Regarding the reductions of congestions, only in 20 hours or 0.9 % of the MTUs an overload within the German control area leading to IVA application during the </w:t>
      </w:r>
      <w:proofErr w:type="spellStart"/>
      <w:r w:rsidRPr="4FB1E413">
        <w:rPr>
          <w:rFonts w:eastAsia="Arial" w:cs="Arial"/>
        </w:rPr>
        <w:t>DAVinCy</w:t>
      </w:r>
      <w:proofErr w:type="spellEnd"/>
      <w:r w:rsidRPr="4FB1E413">
        <w:rPr>
          <w:rFonts w:eastAsia="Arial" w:cs="Arial"/>
        </w:rPr>
        <w:t xml:space="preserve"> process was observed. Therefore, the proposed measures applied by German TSOs can only have a limited impact on the amount of IVAs applied on German CNECs. For any further reductions, the German TSOs depend on measures to reduce congestions in other control areas of the </w:t>
      </w:r>
      <w:proofErr w:type="spellStart"/>
      <w:r w:rsidRPr="4FB1E413">
        <w:rPr>
          <w:rFonts w:eastAsia="Arial" w:cs="Arial"/>
        </w:rPr>
        <w:t>DAVinCy</w:t>
      </w:r>
      <w:proofErr w:type="spellEnd"/>
      <w:r w:rsidRPr="4FB1E413">
        <w:rPr>
          <w:rFonts w:eastAsia="Arial" w:cs="Arial"/>
        </w:rPr>
        <w:t xml:space="preserve"> consortium or cross border and improvements to prevent </w:t>
      </w:r>
      <w:proofErr w:type="spellStart"/>
      <w:r w:rsidRPr="4FB1E413">
        <w:rPr>
          <w:rFonts w:eastAsia="Arial" w:cs="Arial"/>
        </w:rPr>
        <w:t>DAVinCy</w:t>
      </w:r>
      <w:proofErr w:type="spellEnd"/>
      <w:r w:rsidRPr="4FB1E413">
        <w:rPr>
          <w:rFonts w:eastAsia="Arial" w:cs="Arial"/>
        </w:rPr>
        <w:t xml:space="preserve"> fallbacks. German TSOs want to highlight that they fully support the innovative functioning of </w:t>
      </w:r>
      <w:proofErr w:type="spellStart"/>
      <w:r w:rsidRPr="4FB1E413">
        <w:rPr>
          <w:rFonts w:eastAsia="Arial" w:cs="Arial"/>
        </w:rPr>
        <w:t>DAVinCy</w:t>
      </w:r>
      <w:proofErr w:type="spellEnd"/>
      <w:r w:rsidRPr="4FB1E413">
        <w:rPr>
          <w:rFonts w:eastAsia="Arial" w:cs="Arial"/>
        </w:rPr>
        <w:t xml:space="preserve"> since it increases the overall benefit of the Core region compared to a purely national individual validation and could be used as blueprint for an effective coordinated validation approach among all Core TSOs.</w:t>
      </w:r>
    </w:p>
    <w:p w14:paraId="5D24F4F8" w14:textId="3014277D" w:rsidR="007115AD" w:rsidRDefault="75E378CF" w:rsidP="1EE932FB">
      <w:pPr>
        <w:tabs>
          <w:tab w:val="left" w:pos="708"/>
        </w:tabs>
        <w:spacing w:after="200"/>
        <w:rPr>
          <w:rFonts w:eastAsia="Arial" w:cs="Arial"/>
          <w:lang w:val="en-US"/>
        </w:rPr>
      </w:pPr>
      <w:r w:rsidRPr="75E378CF">
        <w:rPr>
          <w:rFonts w:eastAsia="Arial" w:cs="Arial"/>
          <w:lang w:val="en-US"/>
        </w:rPr>
        <w:t xml:space="preserve">In addition to the measures mentioned above in the general section for all </w:t>
      </w:r>
      <w:proofErr w:type="spellStart"/>
      <w:r w:rsidRPr="75E378CF">
        <w:rPr>
          <w:rFonts w:eastAsia="Arial" w:cs="Arial"/>
          <w:lang w:val="en-US"/>
        </w:rPr>
        <w:t>DAVinCy</w:t>
      </w:r>
      <w:proofErr w:type="spellEnd"/>
      <w:r w:rsidRPr="75E378CF">
        <w:rPr>
          <w:rFonts w:eastAsia="Arial" w:cs="Arial"/>
          <w:lang w:val="en-US"/>
        </w:rPr>
        <w:t xml:space="preserve"> TSOs, the planned grid enforcements within the control areas of the German TSOs will relieve grid elements with overloads in the future (cf. Action Plan of Germany </w:t>
      </w:r>
      <w:r w:rsidRPr="75E378CF">
        <w:rPr>
          <w:rFonts w:eastAsia="Arial" w:cs="Arial"/>
          <w:vertAlign w:val="superscript"/>
          <w:lang w:val="en-US"/>
        </w:rPr>
        <w:t>[3]</w:t>
      </w:r>
      <w:r w:rsidRPr="75E378CF">
        <w:rPr>
          <w:rFonts w:eastAsia="Arial" w:cs="Arial"/>
          <w:lang w:val="en-US"/>
        </w:rPr>
        <w:t xml:space="preserve"> and Network Development plan </w:t>
      </w:r>
      <w:r w:rsidRPr="75E378CF">
        <w:rPr>
          <w:rFonts w:eastAsia="Arial" w:cs="Arial"/>
          <w:vertAlign w:val="superscript"/>
          <w:lang w:val="en-US"/>
        </w:rPr>
        <w:t>[4]</w:t>
      </w:r>
      <w:r w:rsidRPr="75E378CF">
        <w:rPr>
          <w:rFonts w:eastAsia="Arial" w:cs="Arial"/>
          <w:lang w:val="en-US"/>
        </w:rPr>
        <w:t>) will minimize the application of IVAs and, as required by art 20(14)(b) and 20(15) DA CCM, avoid cross-zonal capacity reductions in the future.</w:t>
      </w:r>
    </w:p>
    <w:p w14:paraId="6EB92524" w14:textId="61C9ACE7" w:rsidR="002E2FFC" w:rsidRDefault="002E2FFC" w:rsidP="1EE932FB">
      <w:pPr>
        <w:tabs>
          <w:tab w:val="left" w:pos="708"/>
        </w:tabs>
        <w:spacing w:after="200"/>
      </w:pPr>
      <w:r>
        <w:br/>
      </w:r>
    </w:p>
    <w:p w14:paraId="10FB1720" w14:textId="0BB2EE1C" w:rsidR="007115AD" w:rsidRDefault="007115AD" w:rsidP="1EE932FB">
      <w:pPr>
        <w:tabs>
          <w:tab w:val="left" w:pos="708"/>
        </w:tabs>
        <w:spacing w:after="200"/>
      </w:pPr>
    </w:p>
    <w:p w14:paraId="6A656696" w14:textId="4F1D6E18" w:rsidR="007115AD" w:rsidRDefault="007115AD" w:rsidP="1EE932FB">
      <w:pPr>
        <w:tabs>
          <w:tab w:val="left" w:pos="708"/>
        </w:tabs>
        <w:spacing w:after="200"/>
      </w:pPr>
    </w:p>
    <w:p w14:paraId="3715743F" w14:textId="4D197372" w:rsidR="007115AD" w:rsidRDefault="007115AD" w:rsidP="1EE932FB">
      <w:pPr>
        <w:tabs>
          <w:tab w:val="left" w:pos="708"/>
        </w:tabs>
        <w:spacing w:after="200"/>
      </w:pPr>
    </w:p>
    <w:p w14:paraId="4D74973D" w14:textId="3130C7FC" w:rsidR="002E2FFC" w:rsidRDefault="1EE932FB" w:rsidP="002B6487">
      <w:pPr>
        <w:spacing w:after="200"/>
        <w:jc w:val="left"/>
      </w:pPr>
      <w:r w:rsidRPr="00437EE3">
        <w:rPr>
          <w:rFonts w:eastAsia="Arial" w:cs="Arial"/>
          <w:vertAlign w:val="superscript"/>
        </w:rPr>
        <w:t>[1]</w:t>
      </w:r>
      <w:r w:rsidRPr="1EE932FB">
        <w:rPr>
          <w:rFonts w:eastAsia="Arial" w:cs="Arial"/>
        </w:rPr>
        <w:t xml:space="preserve"> See: approved </w:t>
      </w:r>
      <w:hyperlink r:id="rId8">
        <w:r w:rsidRPr="1EE932FB">
          <w:rPr>
            <w:rStyle w:val="Hyperlink"/>
            <w:rFonts w:eastAsia="Arial" w:cs="Arial"/>
          </w:rPr>
          <w:t>Monitoring Report</w:t>
        </w:r>
      </w:hyperlink>
      <w:r w:rsidRPr="1EE932FB">
        <w:rPr>
          <w:rFonts w:eastAsia="Arial" w:cs="Arial"/>
        </w:rPr>
        <w:t xml:space="preserve"> (2022)</w:t>
      </w:r>
    </w:p>
    <w:p w14:paraId="5D098DF1" w14:textId="1729FC00" w:rsidR="002B6487" w:rsidRDefault="1EE932FB" w:rsidP="002B6487">
      <w:pPr>
        <w:spacing w:after="200"/>
      </w:pPr>
      <w:r w:rsidRPr="00437EE3">
        <w:rPr>
          <w:rFonts w:eastAsia="Arial" w:cs="Arial"/>
          <w:vertAlign w:val="superscript"/>
        </w:rPr>
        <w:t>[2]</w:t>
      </w:r>
      <w:r w:rsidRPr="1EE932FB">
        <w:rPr>
          <w:rFonts w:eastAsia="Arial" w:cs="Arial"/>
        </w:rPr>
        <w:t xml:space="preserve"> Not considering the IVA application because of the </w:t>
      </w:r>
      <w:proofErr w:type="spellStart"/>
      <w:r w:rsidRPr="1EE932FB">
        <w:rPr>
          <w:rFonts w:eastAsia="Arial" w:cs="Arial"/>
        </w:rPr>
        <w:t>DAVinCy</w:t>
      </w:r>
      <w:proofErr w:type="spellEnd"/>
      <w:r w:rsidRPr="1EE932FB">
        <w:rPr>
          <w:rFonts w:eastAsia="Arial" w:cs="Arial"/>
        </w:rPr>
        <w:t xml:space="preserve"> fallbacks</w:t>
      </w:r>
    </w:p>
    <w:p w14:paraId="529738A2" w14:textId="035CA7FD" w:rsidR="002B6487" w:rsidRDefault="002B6487" w:rsidP="002B6487">
      <w:pPr>
        <w:spacing w:after="200"/>
        <w:jc w:val="left"/>
      </w:pPr>
      <w:r w:rsidRPr="00437EE3">
        <w:rPr>
          <w:rFonts w:eastAsia="Arial" w:cs="Arial"/>
          <w:vertAlign w:val="superscript"/>
        </w:rPr>
        <w:t>[</w:t>
      </w:r>
      <w:r w:rsidR="00437EE3" w:rsidRPr="00437EE3">
        <w:rPr>
          <w:rFonts w:eastAsia="Arial" w:cs="Arial"/>
          <w:vertAlign w:val="superscript"/>
        </w:rPr>
        <w:t>3</w:t>
      </w:r>
      <w:r w:rsidRPr="00437EE3">
        <w:rPr>
          <w:rFonts w:eastAsia="Arial" w:cs="Arial"/>
          <w:vertAlign w:val="superscript"/>
        </w:rPr>
        <w:t>]</w:t>
      </w:r>
      <w:r w:rsidRPr="1EE932FB">
        <w:rPr>
          <w:rFonts w:eastAsia="Arial" w:cs="Arial"/>
        </w:rPr>
        <w:t xml:space="preserve"> See: Chapter 2 </w:t>
      </w:r>
      <w:hyperlink r:id="rId9">
        <w:r w:rsidRPr="1EE932FB">
          <w:rPr>
            <w:rStyle w:val="Hyperlink"/>
            <w:rFonts w:eastAsia="Arial" w:cs="Arial"/>
          </w:rPr>
          <w:t>German Action Plan</w:t>
        </w:r>
      </w:hyperlink>
    </w:p>
    <w:p w14:paraId="0E646FC7" w14:textId="248627C0" w:rsidR="002B6487" w:rsidRDefault="00437EE3" w:rsidP="002B6487">
      <w:pPr>
        <w:spacing w:after="200"/>
        <w:jc w:val="left"/>
      </w:pPr>
      <w:r w:rsidRPr="00437EE3">
        <w:rPr>
          <w:rFonts w:eastAsia="Arial" w:cs="Arial"/>
          <w:vertAlign w:val="superscript"/>
        </w:rPr>
        <w:t>[4]</w:t>
      </w:r>
      <w:r w:rsidR="002B6487" w:rsidRPr="1EE932FB">
        <w:rPr>
          <w:rFonts w:eastAsia="Arial" w:cs="Arial"/>
        </w:rPr>
        <w:t xml:space="preserve"> See; </w:t>
      </w:r>
      <w:hyperlink r:id="rId10">
        <w:r w:rsidR="002B6487" w:rsidRPr="1EE932FB">
          <w:rPr>
            <w:rStyle w:val="Hyperlink"/>
            <w:rFonts w:eastAsia="Arial" w:cs="Arial"/>
          </w:rPr>
          <w:t>https://www.netzentwicklungsplan.de/en/front</w:t>
        </w:r>
      </w:hyperlink>
    </w:p>
    <w:p w14:paraId="056AD71A" w14:textId="1C3CA16D" w:rsidR="002B6487" w:rsidRDefault="002B6487" w:rsidP="002B6487">
      <w:pPr>
        <w:spacing w:after="200"/>
      </w:pPr>
      <w:r>
        <w:br w:type="page"/>
      </w:r>
    </w:p>
    <w:p w14:paraId="02399A63" w14:textId="77777777" w:rsidR="00B33452" w:rsidRPr="00F91B02" w:rsidRDefault="00B33452" w:rsidP="00B33452">
      <w:pPr>
        <w:pStyle w:val="Heading2"/>
        <w:numPr>
          <w:ilvl w:val="0"/>
          <w:numId w:val="0"/>
        </w:numPr>
      </w:pPr>
      <w:bookmarkStart w:id="26" w:name="_Toc127525555"/>
      <w:r>
        <w:lastRenderedPageBreak/>
        <w:t>TENNET TSO BV</w:t>
      </w:r>
      <w:bookmarkEnd w:id="26"/>
    </w:p>
    <w:p w14:paraId="76E47751" w14:textId="77777777" w:rsidR="00B33452" w:rsidRDefault="00B33452" w:rsidP="00B33452">
      <w:r w:rsidRPr="2E3D7A12">
        <w:rPr>
          <w:rFonts w:eastAsia="Arial" w:cs="Arial"/>
        </w:rPr>
        <w:t xml:space="preserve">In order to provide a better understanding of the results and the processes applied among </w:t>
      </w:r>
      <w:proofErr w:type="spellStart"/>
      <w:r w:rsidRPr="2E3D7A12">
        <w:rPr>
          <w:rFonts w:eastAsia="Arial" w:cs="Arial"/>
        </w:rPr>
        <w:t>DAVinCy</w:t>
      </w:r>
      <w:proofErr w:type="spellEnd"/>
      <w:r w:rsidRPr="2E3D7A12">
        <w:rPr>
          <w:rFonts w:eastAsia="Arial" w:cs="Arial"/>
        </w:rPr>
        <w:t xml:space="preserve"> TSOs, following are some introductory explanations:</w:t>
      </w:r>
    </w:p>
    <w:p w14:paraId="35C256D7" w14:textId="77777777" w:rsidR="00B33452" w:rsidRDefault="00B33452" w:rsidP="00B33452">
      <w:r w:rsidRPr="2E3D7A12">
        <w:rPr>
          <w:rFonts w:eastAsia="Arial" w:cs="Arial"/>
        </w:rPr>
        <w:t xml:space="preserve"> </w:t>
      </w:r>
    </w:p>
    <w:p w14:paraId="7B8A3C9C" w14:textId="787683D8" w:rsidR="00B33452" w:rsidRDefault="4FB1E413" w:rsidP="4FB1E413">
      <w:pPr>
        <w:pStyle w:val="ListParagraph"/>
        <w:numPr>
          <w:ilvl w:val="0"/>
          <w:numId w:val="7"/>
        </w:numPr>
        <w:rPr>
          <w:rFonts w:eastAsia="Arial"/>
          <w:lang w:val="en-US"/>
        </w:rPr>
      </w:pPr>
      <w:r w:rsidRPr="4FB1E413">
        <w:rPr>
          <w:rFonts w:eastAsia="Arial"/>
          <w:lang w:val="en-US"/>
        </w:rPr>
        <w:t xml:space="preserve">APG, </w:t>
      </w:r>
      <w:proofErr w:type="spellStart"/>
      <w:r w:rsidRPr="4FB1E413">
        <w:rPr>
          <w:rFonts w:eastAsia="Arial"/>
          <w:lang w:val="en-US"/>
        </w:rPr>
        <w:t>Tennet</w:t>
      </w:r>
      <w:proofErr w:type="spellEnd"/>
      <w:r w:rsidRPr="4FB1E413">
        <w:rPr>
          <w:rFonts w:eastAsia="Arial"/>
          <w:lang w:val="en-US"/>
        </w:rPr>
        <w:t xml:space="preserve"> NL and the German TSOs (</w:t>
      </w:r>
      <w:proofErr w:type="spellStart"/>
      <w:r w:rsidRPr="4FB1E413">
        <w:rPr>
          <w:rFonts w:eastAsia="Arial"/>
          <w:lang w:val="en-US"/>
        </w:rPr>
        <w:t>DAVinCy</w:t>
      </w:r>
      <w:proofErr w:type="spellEnd"/>
      <w:r w:rsidRPr="4FB1E413">
        <w:rPr>
          <w:rFonts w:eastAsia="Arial"/>
          <w:lang w:val="en-US"/>
        </w:rPr>
        <w:t xml:space="preserve"> TSOs) use a common tool for individual validation called </w:t>
      </w:r>
      <w:proofErr w:type="spellStart"/>
      <w:r w:rsidRPr="4FB1E413">
        <w:rPr>
          <w:rFonts w:eastAsia="Arial"/>
          <w:lang w:val="en-US"/>
        </w:rPr>
        <w:t>DAVinCy</w:t>
      </w:r>
      <w:proofErr w:type="spellEnd"/>
      <w:r w:rsidRPr="4FB1E413">
        <w:rPr>
          <w:rFonts w:eastAsia="Arial"/>
          <w:lang w:val="en-US"/>
        </w:rPr>
        <w:t xml:space="preserve"> (</w:t>
      </w:r>
      <w:r w:rsidRPr="4FB1E413">
        <w:rPr>
          <w:rFonts w:eastAsia="Arial"/>
          <w:b/>
          <w:lang w:val="en-US"/>
        </w:rPr>
        <w:t>D</w:t>
      </w:r>
      <w:r w:rsidRPr="4FB1E413">
        <w:rPr>
          <w:rFonts w:eastAsia="Arial"/>
          <w:lang w:val="en-US"/>
        </w:rPr>
        <w:t xml:space="preserve">ay </w:t>
      </w:r>
      <w:r w:rsidRPr="4FB1E413">
        <w:rPr>
          <w:rFonts w:eastAsia="Arial"/>
          <w:b/>
          <w:lang w:val="en-US"/>
        </w:rPr>
        <w:t>A</w:t>
      </w:r>
      <w:r w:rsidRPr="4FB1E413">
        <w:rPr>
          <w:rFonts w:eastAsia="Arial"/>
          <w:lang w:val="en-US"/>
        </w:rPr>
        <w:t xml:space="preserve">head </w:t>
      </w:r>
      <w:r w:rsidRPr="4FB1E413">
        <w:rPr>
          <w:rFonts w:eastAsia="Arial"/>
          <w:b/>
          <w:lang w:val="en-US"/>
        </w:rPr>
        <w:t>V</w:t>
      </w:r>
      <w:r w:rsidRPr="4FB1E413">
        <w:rPr>
          <w:rFonts w:eastAsia="Arial"/>
          <w:lang w:val="en-US"/>
        </w:rPr>
        <w:t>al</w:t>
      </w:r>
      <w:r w:rsidRPr="4FB1E413">
        <w:rPr>
          <w:rFonts w:eastAsia="Arial"/>
          <w:b/>
          <w:lang w:val="en-US"/>
        </w:rPr>
        <w:t>i</w:t>
      </w:r>
      <w:r w:rsidRPr="4FB1E413">
        <w:rPr>
          <w:rFonts w:eastAsia="Arial"/>
          <w:lang w:val="en-US"/>
        </w:rPr>
        <w:t>datio</w:t>
      </w:r>
      <w:r w:rsidRPr="4FB1E413">
        <w:rPr>
          <w:rFonts w:eastAsia="Arial"/>
          <w:b/>
          <w:lang w:val="en-US"/>
        </w:rPr>
        <w:t>n</w:t>
      </w:r>
      <w:r w:rsidRPr="4FB1E413">
        <w:rPr>
          <w:rFonts w:eastAsia="Arial"/>
          <w:lang w:val="en-US"/>
        </w:rPr>
        <w:t xml:space="preserve"> of </w:t>
      </w:r>
      <w:r w:rsidRPr="4FB1E413">
        <w:rPr>
          <w:rFonts w:eastAsia="Arial"/>
          <w:b/>
          <w:lang w:val="en-US"/>
        </w:rPr>
        <w:t>C</w:t>
      </w:r>
      <w:r w:rsidRPr="4FB1E413">
        <w:rPr>
          <w:rFonts w:eastAsia="Arial"/>
          <w:lang w:val="en-US"/>
        </w:rPr>
        <w:t>apacit</w:t>
      </w:r>
      <w:r w:rsidRPr="4FB1E413">
        <w:rPr>
          <w:rFonts w:eastAsia="Arial"/>
          <w:b/>
          <w:lang w:val="en-US"/>
        </w:rPr>
        <w:t>y</w:t>
      </w:r>
      <w:r w:rsidRPr="4FB1E413">
        <w:rPr>
          <w:rFonts w:eastAsia="Arial"/>
          <w:lang w:val="en-US"/>
        </w:rPr>
        <w:t xml:space="preserve">). In case an overload cannot be solved with the available remedial actions, </w:t>
      </w:r>
      <w:proofErr w:type="spellStart"/>
      <w:r w:rsidRPr="4FB1E413">
        <w:rPr>
          <w:rFonts w:eastAsia="Arial"/>
          <w:lang w:val="en-US"/>
        </w:rPr>
        <w:t>DAVinCy</w:t>
      </w:r>
      <w:proofErr w:type="spellEnd"/>
      <w:r w:rsidRPr="4FB1E413">
        <w:rPr>
          <w:rFonts w:eastAsia="Arial"/>
          <w:lang w:val="en-US"/>
        </w:rPr>
        <w:t xml:space="preserve"> determines the necessary Individual Validation Adjustments (IVAs) on relevant CNECs with the objective to </w:t>
      </w:r>
      <w:proofErr w:type="spellStart"/>
      <w:r w:rsidRPr="4FB1E413">
        <w:rPr>
          <w:rFonts w:eastAsia="Arial"/>
          <w:lang w:val="en-US"/>
        </w:rPr>
        <w:t>minimise</w:t>
      </w:r>
      <w:proofErr w:type="spellEnd"/>
      <w:r w:rsidRPr="4FB1E413">
        <w:rPr>
          <w:rFonts w:eastAsia="Arial"/>
          <w:lang w:val="en-US"/>
        </w:rPr>
        <w:t xml:space="preserve"> the overall capacity reduction among the six </w:t>
      </w:r>
      <w:proofErr w:type="spellStart"/>
      <w:r w:rsidRPr="4FB1E413">
        <w:rPr>
          <w:rFonts w:eastAsia="Arial"/>
          <w:lang w:val="en-US"/>
        </w:rPr>
        <w:t>DAVinCy</w:t>
      </w:r>
      <w:proofErr w:type="spellEnd"/>
      <w:r w:rsidRPr="4FB1E413">
        <w:rPr>
          <w:rFonts w:eastAsia="Arial"/>
          <w:lang w:val="en-US"/>
        </w:rPr>
        <w:t xml:space="preserve"> TSOs. This can lead to situations where an overload occurs in one control area of TSO A whereas the IVA(s) is/are applied within other control areas, e.g., of TSOs B and C. </w:t>
      </w:r>
    </w:p>
    <w:p w14:paraId="014429F5" w14:textId="77777777" w:rsidR="00B33452" w:rsidRDefault="00B33452" w:rsidP="00B33452">
      <w:pPr>
        <w:pStyle w:val="ListParagraph"/>
        <w:numPr>
          <w:ilvl w:val="0"/>
          <w:numId w:val="7"/>
        </w:numPr>
        <w:rPr>
          <w:rFonts w:eastAsia="Arial"/>
          <w:szCs w:val="20"/>
          <w:lang w:val="en-US"/>
        </w:rPr>
      </w:pPr>
      <w:r w:rsidRPr="2E3D7A12">
        <w:rPr>
          <w:rFonts w:eastAsia="Arial"/>
          <w:szCs w:val="20"/>
          <w:lang w:val="en-US"/>
        </w:rPr>
        <w:t xml:space="preserve">The application of an IVA prevents a network element from being overloaded and necessarily does not lead to a deviation from the minimum cross-zonal capacity according to Article 16(8) of regulation (EU) 2019/943 on the internal market of electricity. </w:t>
      </w:r>
    </w:p>
    <w:p w14:paraId="2F0A4418" w14:textId="77777777" w:rsidR="00B33452" w:rsidRDefault="00B33452" w:rsidP="00B33452">
      <w:pPr>
        <w:tabs>
          <w:tab w:val="left" w:pos="708"/>
        </w:tabs>
      </w:pPr>
      <w:r w:rsidRPr="2E3D7A12">
        <w:rPr>
          <w:rFonts w:eastAsia="Arial" w:cs="Arial"/>
          <w:lang w:val="en-GB"/>
        </w:rPr>
        <w:t xml:space="preserve"> </w:t>
      </w:r>
    </w:p>
    <w:p w14:paraId="37E30704" w14:textId="77777777" w:rsidR="00B33452" w:rsidRDefault="00B33452" w:rsidP="00B33452">
      <w:pPr>
        <w:jc w:val="left"/>
      </w:pPr>
      <w:r w:rsidRPr="2E3D7A12">
        <w:rPr>
          <w:rFonts w:eastAsia="Arial" w:cs="Arial"/>
        </w:rPr>
        <w:t xml:space="preserve">In the opinion of the </w:t>
      </w:r>
      <w:proofErr w:type="spellStart"/>
      <w:r w:rsidRPr="2E3D7A12">
        <w:rPr>
          <w:rFonts w:eastAsia="Arial" w:cs="Arial"/>
        </w:rPr>
        <w:t>DAVinCy</w:t>
      </w:r>
      <w:proofErr w:type="spellEnd"/>
      <w:r w:rsidRPr="2E3D7A12">
        <w:rPr>
          <w:rFonts w:eastAsia="Arial" w:cs="Arial"/>
        </w:rPr>
        <w:t xml:space="preserve"> TSOs, the cooperation of six TSOs within the </w:t>
      </w:r>
      <w:proofErr w:type="spellStart"/>
      <w:r w:rsidRPr="2E3D7A12">
        <w:rPr>
          <w:rFonts w:eastAsia="Arial" w:cs="Arial"/>
        </w:rPr>
        <w:t>DAVinCy</w:t>
      </w:r>
      <w:proofErr w:type="spellEnd"/>
      <w:r w:rsidRPr="2E3D7A12">
        <w:rPr>
          <w:rFonts w:eastAsia="Arial" w:cs="Arial"/>
        </w:rPr>
        <w:t xml:space="preserve"> consortium leads to a very effective result when relieving potential overloads within the grid in order to secure operational security. This is caused by the fact that remedial actions within six control areas can be used. Moreover, IVAs having a minimal impact on cross-zonal capacities offered to the market can be applied to solve congestions. Furthermore, the </w:t>
      </w:r>
      <w:proofErr w:type="spellStart"/>
      <w:r w:rsidRPr="2E3D7A12">
        <w:rPr>
          <w:rFonts w:eastAsia="Arial" w:cs="Arial"/>
        </w:rPr>
        <w:t>DAVinCy</w:t>
      </w:r>
      <w:proofErr w:type="spellEnd"/>
      <w:r w:rsidRPr="2E3D7A12">
        <w:rPr>
          <w:rFonts w:eastAsia="Arial" w:cs="Arial"/>
        </w:rPr>
        <w:t xml:space="preserve"> TSOs acknowledge, that this report has to be based on the amount of capacity reductions, i.e. IVAs applied by </w:t>
      </w:r>
      <w:proofErr w:type="spellStart"/>
      <w:r w:rsidRPr="2E3D7A12">
        <w:rPr>
          <w:rFonts w:eastAsia="Arial" w:cs="Arial"/>
        </w:rPr>
        <w:t>DAVinCy</w:t>
      </w:r>
      <w:proofErr w:type="spellEnd"/>
      <w:r w:rsidRPr="2E3D7A12">
        <w:rPr>
          <w:rFonts w:eastAsia="Arial" w:cs="Arial"/>
        </w:rPr>
        <w:t xml:space="preserve">. Nevertheless, it should be noted, that measures to reduce the application of IVAs need to address the cause of IVAs, respectively the reduction of congestions and fallbacks. </w:t>
      </w:r>
    </w:p>
    <w:p w14:paraId="1B90EF92" w14:textId="77777777" w:rsidR="00B33452" w:rsidRDefault="00B33452" w:rsidP="00B33452">
      <w:pPr>
        <w:jc w:val="left"/>
      </w:pPr>
      <w:r w:rsidRPr="2E3D7A12">
        <w:rPr>
          <w:rFonts w:eastAsia="Arial" w:cs="Arial"/>
          <w:i/>
          <w:iCs/>
        </w:rPr>
        <w:t xml:space="preserve"> </w:t>
      </w:r>
    </w:p>
    <w:p w14:paraId="22437E5F" w14:textId="77777777" w:rsidR="00B33452" w:rsidRDefault="00B33452" w:rsidP="00B33452">
      <w:r w:rsidRPr="2E3D7A12">
        <w:rPr>
          <w:rFonts w:eastAsia="Arial" w:cs="Arial"/>
        </w:rPr>
        <w:t xml:space="preserve">The </w:t>
      </w:r>
      <w:proofErr w:type="spellStart"/>
      <w:r w:rsidRPr="2E3D7A12">
        <w:rPr>
          <w:rFonts w:eastAsia="Arial" w:cs="Arial"/>
        </w:rPr>
        <w:t>DAVinCy</w:t>
      </w:r>
      <w:proofErr w:type="spellEnd"/>
      <w:r w:rsidRPr="2E3D7A12">
        <w:rPr>
          <w:rFonts w:eastAsia="Arial" w:cs="Arial"/>
        </w:rPr>
        <w:t xml:space="preserve"> TSOs plan to apply the following measures in order to minimize the application of IVAs and, as required by art 20(14)(b) and 20(15) DA CCM, avoid cross-zonal capacity reductions in the future:</w:t>
      </w:r>
    </w:p>
    <w:p w14:paraId="1253BD2F" w14:textId="77777777" w:rsidR="00B33452" w:rsidRDefault="00B33452" w:rsidP="00B33452">
      <w:pPr>
        <w:pStyle w:val="ListParagraph"/>
        <w:numPr>
          <w:ilvl w:val="0"/>
          <w:numId w:val="7"/>
        </w:numPr>
        <w:rPr>
          <w:rFonts w:eastAsia="Arial"/>
          <w:szCs w:val="20"/>
          <w:lang w:val="en-US"/>
        </w:rPr>
      </w:pPr>
      <w:r w:rsidRPr="2E3D7A12">
        <w:rPr>
          <w:rFonts w:eastAsia="Arial"/>
          <w:szCs w:val="20"/>
          <w:lang w:val="en-US"/>
        </w:rPr>
        <w:t xml:space="preserve">Improvements within the </w:t>
      </w:r>
      <w:proofErr w:type="spellStart"/>
      <w:r w:rsidRPr="2E3D7A12">
        <w:rPr>
          <w:rFonts w:eastAsia="Arial"/>
          <w:szCs w:val="20"/>
          <w:lang w:val="en-US"/>
        </w:rPr>
        <w:t>DAVinCy</w:t>
      </w:r>
      <w:proofErr w:type="spellEnd"/>
      <w:r w:rsidRPr="2E3D7A12">
        <w:rPr>
          <w:rFonts w:eastAsia="Arial"/>
          <w:szCs w:val="20"/>
          <w:lang w:val="en-US"/>
        </w:rPr>
        <w:t xml:space="preserve"> tool such as the application of additional topological measures and cross-border redispatch (DE-AT implemented since the </w:t>
      </w:r>
      <w:proofErr w:type="spellStart"/>
      <w:r w:rsidRPr="2E3D7A12">
        <w:rPr>
          <w:rFonts w:eastAsia="Arial"/>
          <w:szCs w:val="20"/>
          <w:lang w:val="en-US"/>
        </w:rPr>
        <w:t>beginnig</w:t>
      </w:r>
      <w:proofErr w:type="spellEnd"/>
      <w:r w:rsidRPr="2E3D7A12">
        <w:rPr>
          <w:rFonts w:eastAsia="Arial"/>
          <w:szCs w:val="20"/>
          <w:lang w:val="en-US"/>
        </w:rPr>
        <w:t xml:space="preserve">, DE-NL since BD 21/12/2022; DE-DK1 since BD 18/01/2023, DE-CH since BD 25/01/2023). </w:t>
      </w:r>
    </w:p>
    <w:p w14:paraId="318D702B" w14:textId="77777777" w:rsidR="00B33452" w:rsidRDefault="00B33452" w:rsidP="00B33452">
      <w:pPr>
        <w:pStyle w:val="ListParagraph"/>
        <w:numPr>
          <w:ilvl w:val="0"/>
          <w:numId w:val="7"/>
        </w:numPr>
        <w:rPr>
          <w:rFonts w:eastAsia="Arial"/>
          <w:szCs w:val="20"/>
          <w:lang w:val="en-US"/>
        </w:rPr>
      </w:pPr>
      <w:r w:rsidRPr="2E3D7A12">
        <w:rPr>
          <w:rFonts w:eastAsia="Arial"/>
          <w:szCs w:val="20"/>
          <w:lang w:val="en-US"/>
        </w:rPr>
        <w:t xml:space="preserve">Methodological improvements based on increasing experience with the operational Core DA Capacity Calculation to finetune the trade-off between operational security and offered capacities. This concerns, among other things, the selection of possible market outcomes that are being </w:t>
      </w:r>
      <w:proofErr w:type="spellStart"/>
      <w:r w:rsidRPr="2E3D7A12">
        <w:rPr>
          <w:rFonts w:eastAsia="Arial"/>
          <w:szCs w:val="20"/>
          <w:lang w:val="en-US"/>
        </w:rPr>
        <w:t>analysed</w:t>
      </w:r>
      <w:proofErr w:type="spellEnd"/>
      <w:r w:rsidRPr="2E3D7A12">
        <w:rPr>
          <w:rFonts w:eastAsia="Arial"/>
          <w:szCs w:val="20"/>
          <w:lang w:val="en-US"/>
        </w:rPr>
        <w:t>.</w:t>
      </w:r>
    </w:p>
    <w:p w14:paraId="1A14EF06" w14:textId="77777777" w:rsidR="00B33452" w:rsidRDefault="00B33452" w:rsidP="00B33452">
      <w:pPr>
        <w:pStyle w:val="ListParagraph"/>
        <w:numPr>
          <w:ilvl w:val="0"/>
          <w:numId w:val="7"/>
        </w:numPr>
        <w:rPr>
          <w:rFonts w:eastAsia="Arial"/>
          <w:szCs w:val="20"/>
          <w:lang w:val="en-US"/>
        </w:rPr>
      </w:pPr>
      <w:r w:rsidRPr="2E3D7A12">
        <w:rPr>
          <w:rFonts w:eastAsia="Arial"/>
          <w:szCs w:val="20"/>
          <w:lang w:val="en-US"/>
        </w:rPr>
        <w:t xml:space="preserve">Further improvement of process robustness </w:t>
      </w:r>
      <w:proofErr w:type="gramStart"/>
      <w:r w:rsidRPr="2E3D7A12">
        <w:rPr>
          <w:rFonts w:eastAsia="Arial"/>
          <w:szCs w:val="20"/>
          <w:lang w:val="en-US"/>
        </w:rPr>
        <w:t>through the use of</w:t>
      </w:r>
      <w:proofErr w:type="gramEnd"/>
      <w:r w:rsidRPr="2E3D7A12">
        <w:rPr>
          <w:rFonts w:eastAsia="Arial"/>
          <w:szCs w:val="20"/>
          <w:lang w:val="en-US"/>
        </w:rPr>
        <w:t xml:space="preserve"> redundant IT systems, plausibility checks and replacement strategies for input data, separate systems for test and productive environment and implementation of security management.</w:t>
      </w:r>
    </w:p>
    <w:p w14:paraId="63D0533E" w14:textId="5BF15837" w:rsidR="00B33452" w:rsidRDefault="58FCA906" w:rsidP="58FCA906">
      <w:pPr>
        <w:tabs>
          <w:tab w:val="left" w:pos="708"/>
        </w:tabs>
      </w:pPr>
      <w:r w:rsidRPr="58FCA906">
        <w:rPr>
          <w:rFonts w:eastAsia="Arial" w:cs="Arial"/>
          <w:lang w:val="en-US"/>
        </w:rPr>
        <w:t xml:space="preserve"> </w:t>
      </w:r>
    </w:p>
    <w:p w14:paraId="4A166CC8" w14:textId="77777777" w:rsidR="00B33452" w:rsidRDefault="00B33452" w:rsidP="00B33452">
      <w:pPr>
        <w:rPr>
          <w:rFonts w:eastAsia="Arial" w:cs="Arial"/>
        </w:rPr>
      </w:pPr>
    </w:p>
    <w:p w14:paraId="595806C7" w14:textId="34ED5CE1" w:rsidR="00B33452" w:rsidRDefault="4FB1E413" w:rsidP="00B33452">
      <w:pPr>
        <w:rPr>
          <w:lang w:val="en-GB" w:eastAsia="nl-NL"/>
        </w:rPr>
      </w:pPr>
      <w:r w:rsidRPr="4FB1E413">
        <w:rPr>
          <w:lang w:val="en-GB" w:eastAsia="nl-NL"/>
        </w:rPr>
        <w:t>In exceptional situations IVA application occurred in the fourth quarter of 2022 for the Dutch bidding zone. Regarding this quarter the following can be mentioned:</w:t>
      </w:r>
    </w:p>
    <w:p w14:paraId="0A5FE875" w14:textId="247D62BF" w:rsidR="58FCA906" w:rsidRDefault="58FCA906" w:rsidP="58FCA906">
      <w:pPr>
        <w:pStyle w:val="ListParagraph"/>
        <w:numPr>
          <w:ilvl w:val="0"/>
          <w:numId w:val="1"/>
        </w:numPr>
        <w:rPr>
          <w:rFonts w:eastAsia="Arial"/>
          <w:lang w:val="en-US"/>
        </w:rPr>
      </w:pPr>
      <w:r w:rsidRPr="58FCA906">
        <w:rPr>
          <w:rFonts w:eastAsia="Arial"/>
          <w:lang w:val="en-US"/>
        </w:rPr>
        <w:t xml:space="preserve">Compared to the whole Core region, </w:t>
      </w:r>
      <w:proofErr w:type="spellStart"/>
      <w:r w:rsidRPr="58FCA906">
        <w:rPr>
          <w:rFonts w:eastAsia="Arial"/>
          <w:lang w:val="en-US"/>
        </w:rPr>
        <w:t>DAVinCy</w:t>
      </w:r>
      <w:proofErr w:type="spellEnd"/>
      <w:r w:rsidRPr="58FCA906">
        <w:rPr>
          <w:rFonts w:eastAsia="Arial"/>
          <w:lang w:val="en-US"/>
        </w:rPr>
        <w:t xml:space="preserve"> TSOs applied IVAs infrequently and the effective part of the IVA that limits possible market outcomes was </w:t>
      </w:r>
      <w:proofErr w:type="gramStart"/>
      <w:r w:rsidRPr="58FCA906">
        <w:rPr>
          <w:rFonts w:eastAsia="Arial"/>
          <w:lang w:val="en-US"/>
        </w:rPr>
        <w:t>similar to</w:t>
      </w:r>
      <w:proofErr w:type="gramEnd"/>
      <w:r w:rsidRPr="58FCA906">
        <w:rPr>
          <w:rFonts w:eastAsia="Arial"/>
          <w:lang w:val="en-US"/>
        </w:rPr>
        <w:t xml:space="preserve"> the average within the Core region.</w:t>
      </w:r>
    </w:p>
    <w:p w14:paraId="57153604" w14:textId="41CADA5B" w:rsidR="58FCA906" w:rsidRDefault="58FCA906" w:rsidP="58FCA906">
      <w:pPr>
        <w:pStyle w:val="ListParagraph"/>
        <w:numPr>
          <w:ilvl w:val="0"/>
          <w:numId w:val="1"/>
        </w:numPr>
        <w:rPr>
          <w:rFonts w:eastAsia="Arial"/>
          <w:lang w:val="en-US"/>
        </w:rPr>
      </w:pPr>
      <w:r w:rsidRPr="58FCA906">
        <w:rPr>
          <w:rFonts w:eastAsia="Arial"/>
          <w:lang w:val="en-US"/>
        </w:rPr>
        <w:t xml:space="preserve">On BD06.12 heavy IVA application occurred in </w:t>
      </w:r>
      <w:proofErr w:type="spellStart"/>
      <w:r w:rsidRPr="58FCA906">
        <w:rPr>
          <w:rFonts w:eastAsia="Arial"/>
          <w:lang w:val="en-US"/>
        </w:rPr>
        <w:t>DAVinCy</w:t>
      </w:r>
      <w:proofErr w:type="spellEnd"/>
      <w:r w:rsidRPr="58FCA906">
        <w:rPr>
          <w:rFonts w:eastAsia="Arial"/>
          <w:lang w:val="en-US"/>
        </w:rPr>
        <w:t xml:space="preserve"> due to projected overloads in the NL grid in some possible market situations. The primary cause of the overloads </w:t>
      </w:r>
      <w:proofErr w:type="gramStart"/>
      <w:r w:rsidRPr="58FCA906">
        <w:rPr>
          <w:rFonts w:eastAsia="Arial"/>
          <w:lang w:val="en-US"/>
        </w:rPr>
        <w:t>were</w:t>
      </w:r>
      <w:proofErr w:type="gramEnd"/>
      <w:r w:rsidRPr="58FCA906">
        <w:rPr>
          <w:rFonts w:eastAsia="Arial"/>
          <w:lang w:val="en-US"/>
        </w:rPr>
        <w:t xml:space="preserve"> sensitive grid </w:t>
      </w:r>
      <w:r w:rsidRPr="58FCA906">
        <w:rPr>
          <w:rFonts w:eastAsia="Arial"/>
          <w:lang w:val="en-US"/>
        </w:rPr>
        <w:lastRenderedPageBreak/>
        <w:t xml:space="preserve">topology due to a special maintenance action in the field, causing each N-1 situation to be very sensitive for overloads. In addition, a large generator should have been modelled as unavailable, however it was considered nonetheless, thereby contributing to the severe overloads on the network elements. </w:t>
      </w:r>
    </w:p>
    <w:p w14:paraId="2108DD22" w14:textId="77777777" w:rsidR="00B33452" w:rsidRDefault="00B33452" w:rsidP="00B33452">
      <w:pPr>
        <w:rPr>
          <w:lang w:val="en-GB" w:eastAsia="nl-NL"/>
        </w:rPr>
      </w:pPr>
    </w:p>
    <w:p w14:paraId="6C1816D9" w14:textId="77777777" w:rsidR="00B33452" w:rsidRDefault="00B33452" w:rsidP="00B33452">
      <w:pPr>
        <w:rPr>
          <w:lang w:val="en-GB" w:eastAsia="nl-NL"/>
        </w:rPr>
      </w:pPr>
    </w:p>
    <w:p w14:paraId="73317731" w14:textId="77777777" w:rsidR="00B33452" w:rsidRDefault="00B33452" w:rsidP="00B33452">
      <w:pPr>
        <w:rPr>
          <w:lang w:val="en-GB" w:eastAsia="nl-NL"/>
        </w:rPr>
      </w:pPr>
    </w:p>
    <w:p w14:paraId="4BB69673" w14:textId="77777777" w:rsidR="00B33452" w:rsidRDefault="00B33452" w:rsidP="00B33452">
      <w:pPr>
        <w:rPr>
          <w:lang w:val="en-GB" w:eastAsia="nl-NL"/>
        </w:rPr>
      </w:pPr>
    </w:p>
    <w:p w14:paraId="36B69929" w14:textId="77777777" w:rsidR="00B33452" w:rsidRDefault="00B33452" w:rsidP="00B33452">
      <w:pPr>
        <w:rPr>
          <w:lang w:val="en-GB" w:eastAsia="nl-NL"/>
        </w:rPr>
      </w:pPr>
    </w:p>
    <w:p w14:paraId="2F0F3302" w14:textId="77777777" w:rsidR="00B33452" w:rsidRPr="00B33452" w:rsidRDefault="00B33452">
      <w:pPr>
        <w:spacing w:after="200" w:line="276" w:lineRule="auto"/>
        <w:jc w:val="left"/>
        <w:rPr>
          <w:lang w:val="en-GB"/>
        </w:rPr>
      </w:pPr>
    </w:p>
    <w:p w14:paraId="1BF81BC8" w14:textId="77777777" w:rsidR="00B33452" w:rsidRDefault="00B33452">
      <w:pPr>
        <w:spacing w:after="200" w:line="276" w:lineRule="auto"/>
        <w:jc w:val="left"/>
      </w:pPr>
    </w:p>
    <w:p w14:paraId="105B1E73" w14:textId="7524B31B" w:rsidR="00832AA9" w:rsidRDefault="00832AA9">
      <w:pPr>
        <w:spacing w:after="200" w:line="276" w:lineRule="auto"/>
        <w:jc w:val="left"/>
        <w:rPr>
          <w:rFonts w:eastAsiaTheme="minorHAnsi" w:cs="Arial"/>
          <w:caps/>
          <w:color w:val="7F7F7F" w:themeColor="text1" w:themeTint="80"/>
          <w:sz w:val="28"/>
          <w:szCs w:val="22"/>
          <w:lang w:val="en-GB" w:eastAsia="nl-NL"/>
        </w:rPr>
      </w:pPr>
      <w:r>
        <w:br w:type="page"/>
      </w:r>
    </w:p>
    <w:p w14:paraId="6B7A31A0" w14:textId="12ABC958" w:rsidR="00364392" w:rsidRDefault="0494283D" w:rsidP="002E2FFC">
      <w:pPr>
        <w:pStyle w:val="Heading1"/>
        <w:numPr>
          <w:ilvl w:val="0"/>
          <w:numId w:val="0"/>
        </w:numPr>
      </w:pPr>
      <w:bookmarkStart w:id="27" w:name="_Toc73696920"/>
      <w:bookmarkStart w:id="28" w:name="_Toc127525556"/>
      <w:bookmarkEnd w:id="22"/>
      <w:r>
        <w:lastRenderedPageBreak/>
        <w:t>ELIA</w:t>
      </w:r>
      <w:bookmarkEnd w:id="27"/>
      <w:bookmarkEnd w:id="28"/>
    </w:p>
    <w:p w14:paraId="1E39AE16" w14:textId="3FBA0F25" w:rsidR="00364392" w:rsidRDefault="17961003" w:rsidP="0494283D">
      <w:pPr>
        <w:spacing w:after="200" w:line="276" w:lineRule="auto"/>
        <w:rPr>
          <w:rFonts w:eastAsia="Arial" w:cs="Arial"/>
          <w:color w:val="242424"/>
          <w:sz w:val="22"/>
          <w:szCs w:val="22"/>
          <w:lang w:val="en-GB"/>
        </w:rPr>
      </w:pPr>
      <w:r w:rsidRPr="17961003">
        <w:rPr>
          <w:rFonts w:eastAsia="Arial" w:cs="Arial"/>
          <w:lang w:val="en-GB"/>
        </w:rPr>
        <w:t>General measures to avoid cross-zonal capacity reductions in the future, as per Art. 20(14)(b) of DA CCM</w:t>
      </w:r>
      <w:r w:rsidRPr="17961003">
        <w:rPr>
          <w:rFonts w:eastAsia="Arial" w:cs="Arial"/>
          <w:color w:val="242424"/>
          <w:lang w:val="en-GB"/>
        </w:rPr>
        <w:t xml:space="preserve"> include, but are not limited to:</w:t>
      </w:r>
      <w:r w:rsidRPr="17961003">
        <w:rPr>
          <w:rFonts w:eastAsia="Arial" w:cs="Arial"/>
          <w:color w:val="242424"/>
          <w:sz w:val="22"/>
          <w:szCs w:val="22"/>
          <w:lang w:val="en-GB"/>
        </w:rPr>
        <w:t xml:space="preserve"> </w:t>
      </w:r>
    </w:p>
    <w:p w14:paraId="6DC6CDBC" w14:textId="5A483E4E" w:rsidR="17961003" w:rsidRDefault="41928FB0" w:rsidP="17961003">
      <w:pPr>
        <w:spacing w:after="200" w:line="276" w:lineRule="auto"/>
        <w:rPr>
          <w:rFonts w:eastAsia="Arial" w:cs="Arial"/>
          <w:b/>
          <w:bCs/>
          <w:color w:val="000000" w:themeColor="text1"/>
          <w:lang w:val="en-GB"/>
        </w:rPr>
      </w:pPr>
      <w:r w:rsidRPr="41928FB0">
        <w:rPr>
          <w:b/>
          <w:bCs/>
          <w:color w:val="000000" w:themeColor="text1"/>
          <w:lang w:val="en-GB"/>
        </w:rPr>
        <w:t>Robustness and CGM quality</w:t>
      </w:r>
    </w:p>
    <w:p w14:paraId="7B31D1DD" w14:textId="286AD466" w:rsidR="00364392" w:rsidRDefault="0494283D" w:rsidP="0494283D">
      <w:pPr>
        <w:pStyle w:val="ListParagraph"/>
        <w:numPr>
          <w:ilvl w:val="0"/>
          <w:numId w:val="5"/>
        </w:numPr>
        <w:spacing w:after="200"/>
        <w:rPr>
          <w:rFonts w:eastAsia="Arial"/>
          <w:color w:val="242424"/>
          <w:szCs w:val="20"/>
        </w:rPr>
      </w:pPr>
      <w:r w:rsidRPr="0494283D">
        <w:rPr>
          <w:rFonts w:eastAsia="Arial"/>
          <w:color w:val="242424"/>
          <w:szCs w:val="20"/>
        </w:rPr>
        <w:t>A daily follow up plus short-term mitigations and long-term local validation of the tool has been set up to improve the tool aiming to:</w:t>
      </w:r>
    </w:p>
    <w:p w14:paraId="20084AEE" w14:textId="01C40BDD" w:rsidR="00364392" w:rsidRDefault="0494283D" w:rsidP="0494283D">
      <w:pPr>
        <w:pStyle w:val="ListParagraph"/>
        <w:numPr>
          <w:ilvl w:val="1"/>
          <w:numId w:val="5"/>
        </w:numPr>
        <w:spacing w:after="200"/>
        <w:rPr>
          <w:rFonts w:eastAsia="Arial"/>
          <w:color w:val="242424"/>
          <w:szCs w:val="20"/>
        </w:rPr>
      </w:pPr>
      <w:r w:rsidRPr="0494283D">
        <w:rPr>
          <w:rFonts w:eastAsia="Arial"/>
          <w:color w:val="242424"/>
          <w:szCs w:val="20"/>
        </w:rPr>
        <w:t>reduce the number of occurrences of fallbacks,</w:t>
      </w:r>
    </w:p>
    <w:p w14:paraId="13680B0B" w14:textId="5F5EFF3F" w:rsidR="00364392" w:rsidRDefault="17961003" w:rsidP="0494283D">
      <w:pPr>
        <w:pStyle w:val="ListParagraph"/>
        <w:numPr>
          <w:ilvl w:val="1"/>
          <w:numId w:val="5"/>
        </w:numPr>
        <w:spacing w:after="200"/>
        <w:rPr>
          <w:rFonts w:eastAsia="Arial"/>
          <w:color w:val="242424"/>
          <w:szCs w:val="20"/>
        </w:rPr>
      </w:pPr>
      <w:r w:rsidRPr="17961003">
        <w:rPr>
          <w:rFonts w:eastAsia="Arial"/>
          <w:color w:val="242424"/>
          <w:szCs w:val="20"/>
        </w:rPr>
        <w:t>reduce the number of occurrences of spanning by switching to DCLF when no ACLF converges.</w:t>
      </w:r>
    </w:p>
    <w:p w14:paraId="35E97735" w14:textId="5CAAD1B5" w:rsidR="00364392" w:rsidRDefault="41928FB0" w:rsidP="41928FB0">
      <w:pPr>
        <w:pStyle w:val="ListParagraph"/>
        <w:numPr>
          <w:ilvl w:val="0"/>
          <w:numId w:val="5"/>
        </w:numPr>
        <w:spacing w:after="200"/>
        <w:rPr>
          <w:rFonts w:eastAsia="Arial"/>
          <w:color w:val="242424"/>
        </w:rPr>
      </w:pPr>
      <w:r w:rsidRPr="41928FB0">
        <w:rPr>
          <w:rFonts w:eastAsia="Arial"/>
          <w:color w:val="242424"/>
        </w:rPr>
        <w:t xml:space="preserve">Common Core action ongoing to correct the DC imbalance corrected and the CGM used in the FB DA CC process to make the </w:t>
      </w:r>
      <w:proofErr w:type="spellStart"/>
      <w:r w:rsidRPr="41928FB0">
        <w:rPr>
          <w:rFonts w:eastAsia="Arial"/>
          <w:color w:val="242424"/>
        </w:rPr>
        <w:t>flowbased</w:t>
      </w:r>
      <w:proofErr w:type="spellEnd"/>
      <w:r w:rsidRPr="41928FB0">
        <w:rPr>
          <w:rFonts w:eastAsia="Arial"/>
          <w:color w:val="242424"/>
        </w:rPr>
        <w:t xml:space="preserve"> calculations more correct.</w:t>
      </w:r>
    </w:p>
    <w:p w14:paraId="67491BE8" w14:textId="4F8C0F50" w:rsidR="17961003" w:rsidRDefault="17961003" w:rsidP="17961003">
      <w:pPr>
        <w:spacing w:line="276" w:lineRule="auto"/>
        <w:rPr>
          <w:rFonts w:eastAsia="Arial" w:cs="Arial"/>
          <w:color w:val="000000" w:themeColor="text1"/>
        </w:rPr>
      </w:pPr>
      <w:r w:rsidRPr="17961003">
        <w:rPr>
          <w:rFonts w:eastAsia="Arial" w:cs="Arial"/>
          <w:b/>
          <w:bCs/>
          <w:color w:val="000000" w:themeColor="text1"/>
          <w:lang w:val="en-GB"/>
        </w:rPr>
        <w:t xml:space="preserve">Detailed report and action plan describing how such deviations are expected to be alleviated and solved in the </w:t>
      </w:r>
      <w:proofErr w:type="gramStart"/>
      <w:r w:rsidRPr="17961003">
        <w:rPr>
          <w:rFonts w:eastAsia="Arial" w:cs="Arial"/>
          <w:b/>
          <w:bCs/>
          <w:color w:val="000000" w:themeColor="text1"/>
          <w:lang w:val="en-GB"/>
        </w:rPr>
        <w:t>future</w:t>
      </w:r>
      <w:proofErr w:type="gramEnd"/>
    </w:p>
    <w:p w14:paraId="232D5DB1" w14:textId="73A521CB" w:rsidR="17961003" w:rsidRDefault="17961003" w:rsidP="17961003">
      <w:pPr>
        <w:spacing w:after="200"/>
        <w:rPr>
          <w:rFonts w:eastAsia="Arial" w:cs="Arial"/>
          <w:b/>
          <w:bCs/>
          <w:color w:val="242424"/>
          <w:lang w:val="en-GB"/>
        </w:rPr>
      </w:pPr>
      <w:r w:rsidRPr="17961003">
        <w:rPr>
          <w:rFonts w:eastAsia="Arial" w:cs="Arial"/>
          <w:b/>
          <w:bCs/>
          <w:color w:val="242424"/>
          <w:lang w:val="en-GB"/>
        </w:rPr>
        <w:t xml:space="preserve"> </w:t>
      </w:r>
    </w:p>
    <w:p w14:paraId="7E31737E" w14:textId="1D2DCA88" w:rsidR="17961003" w:rsidRDefault="17961003" w:rsidP="17961003">
      <w:pPr>
        <w:spacing w:after="200"/>
        <w:ind w:firstLine="720"/>
      </w:pPr>
      <w:r w:rsidRPr="17961003">
        <w:rPr>
          <w:rFonts w:eastAsia="Arial" w:cs="Arial"/>
          <w:b/>
          <w:bCs/>
          <w:color w:val="242424"/>
          <w:lang w:val="en-GB"/>
        </w:rPr>
        <w:t>Integration of coordinated validation</w:t>
      </w:r>
    </w:p>
    <w:p w14:paraId="2F522FFE" w14:textId="146F1871" w:rsidR="17961003" w:rsidRDefault="17961003" w:rsidP="17961003">
      <w:pPr>
        <w:pStyle w:val="ListParagraph"/>
        <w:numPr>
          <w:ilvl w:val="0"/>
          <w:numId w:val="5"/>
        </w:numPr>
        <w:spacing w:after="200"/>
        <w:rPr>
          <w:rFonts w:eastAsia="Arial"/>
          <w:color w:val="242424"/>
          <w:szCs w:val="20"/>
        </w:rPr>
      </w:pPr>
      <w:r w:rsidRPr="17961003">
        <w:rPr>
          <w:color w:val="242424"/>
          <w:szCs w:val="20"/>
        </w:rPr>
        <w:t xml:space="preserve">The lack of re-dispatch potential on the axis </w:t>
      </w:r>
      <w:proofErr w:type="spellStart"/>
      <w:r w:rsidRPr="17961003">
        <w:rPr>
          <w:color w:val="242424"/>
          <w:szCs w:val="20"/>
        </w:rPr>
        <w:t>Zandvliet</w:t>
      </w:r>
      <w:proofErr w:type="spellEnd"/>
      <w:r w:rsidRPr="17961003">
        <w:rPr>
          <w:color w:val="242424"/>
          <w:szCs w:val="20"/>
        </w:rPr>
        <w:t>-Doel-Mercator will be solved with the incoming of XB RD in the future evolution of Core DA CCM.</w:t>
      </w:r>
    </w:p>
    <w:p w14:paraId="1F16074C" w14:textId="1703D631" w:rsidR="00364392" w:rsidRDefault="0494283D" w:rsidP="0494283D">
      <w:pPr>
        <w:spacing w:after="200"/>
        <w:ind w:firstLine="720"/>
      </w:pPr>
      <w:r w:rsidRPr="0494283D">
        <w:rPr>
          <w:rFonts w:eastAsia="Arial" w:cs="Arial"/>
          <w:b/>
          <w:bCs/>
          <w:color w:val="242424"/>
          <w:lang w:val="en-GB"/>
        </w:rPr>
        <w:t>Situation linked to short outages:</w:t>
      </w:r>
    </w:p>
    <w:p w14:paraId="74A254F1" w14:textId="72204E44" w:rsidR="00364392" w:rsidRDefault="17961003" w:rsidP="0494283D">
      <w:pPr>
        <w:pStyle w:val="ListParagraph"/>
        <w:numPr>
          <w:ilvl w:val="0"/>
          <w:numId w:val="4"/>
        </w:numPr>
        <w:spacing w:after="200"/>
        <w:rPr>
          <w:rFonts w:eastAsia="Arial"/>
          <w:color w:val="242424"/>
          <w:szCs w:val="20"/>
        </w:rPr>
      </w:pPr>
      <w:r w:rsidRPr="17961003">
        <w:rPr>
          <w:rFonts w:eastAsia="Arial"/>
          <w:color w:val="242424"/>
          <w:szCs w:val="20"/>
        </w:rPr>
        <w:t>There are no extra investments foreseen to cover N-2 situations like for temporary short outages.</w:t>
      </w:r>
    </w:p>
    <w:p w14:paraId="0779923A" w14:textId="3BBFB9F4" w:rsidR="17961003" w:rsidRDefault="17961003" w:rsidP="17961003">
      <w:pPr>
        <w:spacing w:after="200"/>
        <w:rPr>
          <w:rFonts w:eastAsia="Arial" w:cs="Arial"/>
          <w:color w:val="242424"/>
          <w:lang w:val="en-GB"/>
        </w:rPr>
      </w:pPr>
      <w:r w:rsidRPr="17961003">
        <w:rPr>
          <w:rFonts w:eastAsia="Arial" w:cs="Arial"/>
          <w:b/>
          <w:bCs/>
          <w:color w:val="242424"/>
          <w:lang w:val="en-GB"/>
        </w:rPr>
        <w:t>ROSC + Cost Sharing</w:t>
      </w:r>
    </w:p>
    <w:p w14:paraId="7EE7A848" w14:textId="5508A90B" w:rsidR="17961003" w:rsidRDefault="17961003" w:rsidP="17961003">
      <w:pPr>
        <w:pStyle w:val="ListParagraph"/>
        <w:numPr>
          <w:ilvl w:val="0"/>
          <w:numId w:val="2"/>
        </w:numPr>
        <w:spacing w:after="200"/>
        <w:rPr>
          <w:rFonts w:eastAsia="Arial"/>
          <w:color w:val="242424"/>
          <w:szCs w:val="20"/>
        </w:rPr>
      </w:pPr>
      <w:r w:rsidRPr="17961003">
        <w:rPr>
          <w:rFonts w:cstheme="minorBidi"/>
          <w:color w:val="242424"/>
          <w:szCs w:val="20"/>
        </w:rPr>
        <w:t xml:space="preserve">Elia uses 50% of the PSTs range to reduce the </w:t>
      </w:r>
      <w:proofErr w:type="spellStart"/>
      <w:r w:rsidRPr="17961003">
        <w:rPr>
          <w:rFonts w:cstheme="minorBidi"/>
          <w:color w:val="242424"/>
          <w:szCs w:val="20"/>
        </w:rPr>
        <w:t>loopflows</w:t>
      </w:r>
      <w:proofErr w:type="spellEnd"/>
      <w:r w:rsidRPr="17961003">
        <w:rPr>
          <w:rFonts w:cstheme="minorBidi"/>
          <w:color w:val="242424"/>
          <w:szCs w:val="20"/>
        </w:rPr>
        <w:t xml:space="preserve"> in D-2. Our optimizer achieves a LF reduction of up to 16% of Fmax on the grid element experiencing the highest relative LF. In doing so, the optimizer uses ~70% of time the available range on the North Border PSTs (</w:t>
      </w:r>
      <w:proofErr w:type="spellStart"/>
      <w:r w:rsidRPr="17961003">
        <w:rPr>
          <w:rFonts w:cstheme="minorBidi"/>
          <w:color w:val="242424"/>
          <w:szCs w:val="20"/>
        </w:rPr>
        <w:t>Zandvliet</w:t>
      </w:r>
      <w:proofErr w:type="spellEnd"/>
      <w:r w:rsidRPr="17961003">
        <w:rPr>
          <w:rFonts w:cstheme="minorBidi"/>
          <w:color w:val="242424"/>
          <w:szCs w:val="20"/>
        </w:rPr>
        <w:t xml:space="preserve"> side) into its full extent. Thus 70% of the time the derogation is needed to adapt the CEP target. The derogation set a threshold for LF and if there is excessive LF, the target, 70%, is reduced. This derogation will stop when the methodologies of ROSC and Cost-sharing are implemented. </w:t>
      </w:r>
    </w:p>
    <w:p w14:paraId="246E07A7" w14:textId="3A8B0F97" w:rsidR="17961003" w:rsidRDefault="17961003" w:rsidP="17961003">
      <w:pPr>
        <w:pStyle w:val="ListParagraph"/>
        <w:numPr>
          <w:ilvl w:val="0"/>
          <w:numId w:val="2"/>
        </w:numPr>
        <w:spacing w:after="200"/>
        <w:rPr>
          <w:rFonts w:eastAsia="Arial"/>
          <w:color w:val="242424"/>
          <w:szCs w:val="20"/>
        </w:rPr>
      </w:pPr>
    </w:p>
    <w:p w14:paraId="10172133" w14:textId="14F9C3F3" w:rsidR="00364392" w:rsidRDefault="17961003" w:rsidP="0494283D">
      <w:pPr>
        <w:spacing w:after="200"/>
        <w:rPr>
          <w:rFonts w:eastAsia="Arial" w:cs="Arial"/>
          <w:color w:val="242424"/>
          <w:lang w:val="en-GB"/>
        </w:rPr>
      </w:pPr>
      <w:r w:rsidRPr="17961003">
        <w:rPr>
          <w:rFonts w:eastAsia="Arial" w:cs="Arial"/>
          <w:color w:val="242424"/>
          <w:lang w:val="en-GB"/>
        </w:rPr>
        <w:t xml:space="preserve">In Q4 there were less instances with a very high IVA reduction, also because application of fallback was not needed for Belgium. On average the application of IVA represent 2.5% of </w:t>
      </w:r>
      <w:proofErr w:type="spellStart"/>
      <w:r w:rsidRPr="17961003">
        <w:rPr>
          <w:rFonts w:eastAsia="Arial" w:cs="Arial"/>
          <w:color w:val="242424"/>
          <w:lang w:val="en-GB"/>
        </w:rPr>
        <w:t>FMax</w:t>
      </w:r>
      <w:proofErr w:type="spellEnd"/>
      <w:r w:rsidRPr="17961003">
        <w:rPr>
          <w:rFonts w:eastAsia="Arial" w:cs="Arial"/>
          <w:color w:val="242424"/>
          <w:lang w:val="en-GB"/>
        </w:rPr>
        <w:t xml:space="preserve"> and, although IVA is applied more than 1% of the time, the Market Coupling is limited by a Belgian CNEC only 0.7% of the time.</w:t>
      </w:r>
    </w:p>
    <w:p w14:paraId="185E7302" w14:textId="7A6EC5ED" w:rsidR="00364392" w:rsidRDefault="00364392" w:rsidP="001D3EFB">
      <w:pPr>
        <w:spacing w:after="200" w:line="276" w:lineRule="auto"/>
        <w:rPr>
          <w:lang w:val="en-GB"/>
        </w:rPr>
      </w:pPr>
    </w:p>
    <w:p w14:paraId="06AC09C4" w14:textId="10FF50A4" w:rsidR="00364392" w:rsidRDefault="00364392" w:rsidP="001D3EFB">
      <w:pPr>
        <w:spacing w:after="200" w:line="276" w:lineRule="auto"/>
        <w:rPr>
          <w:lang w:val="en-GB"/>
        </w:rPr>
      </w:pPr>
    </w:p>
    <w:p w14:paraId="2DC54C0A" w14:textId="0502F8C6" w:rsidR="00364392" w:rsidRDefault="00364392" w:rsidP="001D3EFB">
      <w:pPr>
        <w:spacing w:after="200" w:line="276" w:lineRule="auto"/>
        <w:rPr>
          <w:lang w:val="en-GB"/>
        </w:rPr>
      </w:pPr>
    </w:p>
    <w:p w14:paraId="3B24E69B" w14:textId="77777777" w:rsidR="00B372F8" w:rsidRDefault="00B372F8" w:rsidP="001D3EFB">
      <w:pPr>
        <w:spacing w:after="200" w:line="276" w:lineRule="auto"/>
        <w:rPr>
          <w:lang w:val="en-GB"/>
        </w:rPr>
      </w:pPr>
    </w:p>
    <w:p w14:paraId="598571B8" w14:textId="77777777" w:rsidR="002E2FFC" w:rsidRDefault="002E2FFC">
      <w:pPr>
        <w:spacing w:after="200" w:line="276" w:lineRule="auto"/>
        <w:jc w:val="left"/>
        <w:rPr>
          <w:rFonts w:eastAsiaTheme="minorHAnsi" w:cs="Arial"/>
          <w:caps/>
          <w:color w:val="7F7F7F" w:themeColor="text1" w:themeTint="80"/>
          <w:sz w:val="28"/>
          <w:szCs w:val="22"/>
          <w:lang w:val="en-GB" w:eastAsia="nl-NL"/>
        </w:rPr>
      </w:pPr>
      <w:bookmarkStart w:id="29" w:name="_Toc73696927"/>
      <w:r>
        <w:br w:type="page"/>
      </w:r>
    </w:p>
    <w:p w14:paraId="4F914DE1" w14:textId="18CBB257" w:rsidR="00364392" w:rsidRPr="009A1224" w:rsidRDefault="1EE932FB" w:rsidP="002E2FFC">
      <w:pPr>
        <w:pStyle w:val="Heading1"/>
        <w:numPr>
          <w:ilvl w:val="0"/>
          <w:numId w:val="0"/>
        </w:numPr>
      </w:pPr>
      <w:bookmarkStart w:id="30" w:name="_Toc127525557"/>
      <w:r>
        <w:lastRenderedPageBreak/>
        <w:t>ELES</w:t>
      </w:r>
      <w:bookmarkEnd w:id="29"/>
      <w:bookmarkEnd w:id="30"/>
    </w:p>
    <w:p w14:paraId="41DEEE6E" w14:textId="002014EB" w:rsidR="744CC5D5" w:rsidRDefault="744CC5D5" w:rsidP="744CC5D5">
      <w:pPr>
        <w:rPr>
          <w:rFonts w:eastAsia="Arial" w:cs="Arial"/>
          <w:color w:val="000000" w:themeColor="text1"/>
        </w:rPr>
      </w:pPr>
      <w:r w:rsidRPr="744CC5D5">
        <w:rPr>
          <w:rFonts w:eastAsia="Arial" w:cs="Arial"/>
          <w:b/>
          <w:bCs/>
          <w:color w:val="000000" w:themeColor="text1"/>
          <w:lang w:val="en-GB"/>
        </w:rPr>
        <w:t>General measures to avoid cross-zonal capacity reductions in the future, as per Art. 20(14)(b) of DA CCM</w:t>
      </w:r>
    </w:p>
    <w:p w14:paraId="2115F23B" w14:textId="1E46FAD5" w:rsidR="744CC5D5" w:rsidRDefault="744CC5D5" w:rsidP="00DA3BAD">
      <w:pPr>
        <w:pStyle w:val="ListParagraph"/>
        <w:numPr>
          <w:ilvl w:val="0"/>
          <w:numId w:val="16"/>
        </w:numPr>
        <w:tabs>
          <w:tab w:val="num" w:pos="720"/>
        </w:tabs>
        <w:rPr>
          <w:rFonts w:asciiTheme="minorHAnsi" w:hAnsiTheme="minorHAnsi" w:cstheme="minorBidi"/>
          <w:bCs w:val="0"/>
          <w:color w:val="000000" w:themeColor="text1"/>
          <w:szCs w:val="20"/>
          <w:lang w:val="en-IE"/>
        </w:rPr>
      </w:pPr>
      <w:r w:rsidRPr="744CC5D5">
        <w:rPr>
          <w:rFonts w:eastAsia="Arial"/>
          <w:bCs w:val="0"/>
          <w:color w:val="000000" w:themeColor="text1"/>
          <w:szCs w:val="20"/>
        </w:rPr>
        <w:t xml:space="preserve">Improvement in congestion management – we will continue to improve the quality of our inputs for CORE DA CC </w:t>
      </w:r>
      <w:proofErr w:type="gramStart"/>
      <w:r w:rsidRPr="744CC5D5">
        <w:rPr>
          <w:rFonts w:eastAsia="Arial"/>
          <w:bCs w:val="0"/>
          <w:color w:val="000000" w:themeColor="text1"/>
          <w:szCs w:val="20"/>
        </w:rPr>
        <w:t>in order to</w:t>
      </w:r>
      <w:proofErr w:type="gramEnd"/>
      <w:r w:rsidRPr="744CC5D5">
        <w:rPr>
          <w:rFonts w:eastAsia="Arial"/>
          <w:bCs w:val="0"/>
          <w:color w:val="000000" w:themeColor="text1"/>
          <w:szCs w:val="20"/>
        </w:rPr>
        <w:t xml:space="preserve"> avoid unnecessary IVA application in case of errors in inputs files.</w:t>
      </w:r>
    </w:p>
    <w:p w14:paraId="46831756" w14:textId="082B0BDE" w:rsidR="744CC5D5" w:rsidRDefault="744CC5D5" w:rsidP="00DA3BAD">
      <w:pPr>
        <w:pStyle w:val="ListParagraph"/>
        <w:numPr>
          <w:ilvl w:val="0"/>
          <w:numId w:val="16"/>
        </w:numPr>
        <w:tabs>
          <w:tab w:val="num" w:pos="720"/>
        </w:tabs>
        <w:rPr>
          <w:rFonts w:asciiTheme="minorHAnsi" w:hAnsiTheme="minorHAnsi" w:cstheme="minorBidi"/>
          <w:bCs w:val="0"/>
          <w:color w:val="000000" w:themeColor="text1"/>
          <w:szCs w:val="20"/>
          <w:lang w:val="en-IE"/>
        </w:rPr>
      </w:pPr>
      <w:r w:rsidRPr="744CC5D5">
        <w:rPr>
          <w:rFonts w:eastAsia="Arial"/>
          <w:bCs w:val="0"/>
          <w:color w:val="000000" w:themeColor="text1"/>
          <w:szCs w:val="20"/>
        </w:rPr>
        <w:t>Network development and optimisation</w:t>
      </w:r>
    </w:p>
    <w:p w14:paraId="482986F7" w14:textId="730AE0D9" w:rsidR="744CC5D5" w:rsidRDefault="744CC5D5" w:rsidP="744CC5D5">
      <w:pPr>
        <w:rPr>
          <w:rFonts w:eastAsia="Arial" w:cs="Arial"/>
          <w:color w:val="000000" w:themeColor="text1"/>
        </w:rPr>
      </w:pPr>
    </w:p>
    <w:p w14:paraId="58474AB3" w14:textId="5409D268" w:rsidR="744CC5D5" w:rsidRDefault="744CC5D5" w:rsidP="744CC5D5">
      <w:pPr>
        <w:spacing w:line="276" w:lineRule="auto"/>
        <w:rPr>
          <w:rFonts w:eastAsia="Arial" w:cs="Arial"/>
          <w:color w:val="000000" w:themeColor="text1"/>
        </w:rPr>
      </w:pPr>
      <w:r w:rsidRPr="744CC5D5">
        <w:rPr>
          <w:rFonts w:eastAsia="Arial" w:cs="Arial"/>
          <w:b/>
          <w:bCs/>
          <w:color w:val="000000" w:themeColor="text1"/>
          <w:lang w:val="en-GB"/>
        </w:rPr>
        <w:t xml:space="preserve">Detailed report and action plan describing how such deviations are expected to be alleviated and solved in the </w:t>
      </w:r>
      <w:proofErr w:type="gramStart"/>
      <w:r w:rsidRPr="744CC5D5">
        <w:rPr>
          <w:rFonts w:eastAsia="Arial" w:cs="Arial"/>
          <w:b/>
          <w:bCs/>
          <w:color w:val="000000" w:themeColor="text1"/>
          <w:lang w:val="en-GB"/>
        </w:rPr>
        <w:t>future</w:t>
      </w:r>
      <w:proofErr w:type="gramEnd"/>
    </w:p>
    <w:p w14:paraId="44F73DF3" w14:textId="54FD5FB2" w:rsidR="744CC5D5" w:rsidRDefault="744CC5D5" w:rsidP="744CC5D5">
      <w:pPr>
        <w:spacing w:line="276" w:lineRule="auto"/>
        <w:rPr>
          <w:rFonts w:eastAsia="Arial" w:cs="Arial"/>
          <w:color w:val="000000" w:themeColor="text1"/>
        </w:rPr>
      </w:pPr>
      <w:r w:rsidRPr="744CC5D5">
        <w:rPr>
          <w:rFonts w:eastAsia="Arial" w:cs="Arial"/>
          <w:color w:val="000000" w:themeColor="text1"/>
          <w:lang w:val="en-GB"/>
        </w:rPr>
        <w:t>In the second quarters after CORE DA CC go-live, ELES applied reduction for more that 1% of MTU. There are three main reasons for this:</w:t>
      </w:r>
    </w:p>
    <w:p w14:paraId="7FFA16CB" w14:textId="6A0CFFE4" w:rsidR="744CC5D5" w:rsidRDefault="744CC5D5" w:rsidP="00DA3BAD">
      <w:pPr>
        <w:pStyle w:val="ListParagraph"/>
        <w:numPr>
          <w:ilvl w:val="0"/>
          <w:numId w:val="15"/>
        </w:numPr>
        <w:tabs>
          <w:tab w:val="num" w:pos="720"/>
        </w:tabs>
        <w:spacing w:line="276" w:lineRule="auto"/>
        <w:rPr>
          <w:rFonts w:asciiTheme="minorHAnsi" w:hAnsiTheme="minorHAnsi" w:cstheme="minorBidi"/>
          <w:bCs w:val="0"/>
          <w:color w:val="000000" w:themeColor="text1"/>
          <w:szCs w:val="20"/>
          <w:lang w:val="en-IE"/>
        </w:rPr>
      </w:pPr>
      <w:r w:rsidRPr="744CC5D5">
        <w:rPr>
          <w:rFonts w:eastAsia="Arial"/>
          <w:bCs w:val="0"/>
          <w:color w:val="000000" w:themeColor="text1"/>
          <w:szCs w:val="20"/>
        </w:rPr>
        <w:t>Issues with our local validation tool – we faced some issues with the validation tool. We solved the issues as soon as possible, but still there were some unnecessary IVA values applied in October 2022.</w:t>
      </w:r>
    </w:p>
    <w:p w14:paraId="6E7B3D59" w14:textId="2886146C" w:rsidR="744CC5D5" w:rsidRDefault="744CC5D5" w:rsidP="00DA3BAD">
      <w:pPr>
        <w:pStyle w:val="ListParagraph"/>
        <w:numPr>
          <w:ilvl w:val="0"/>
          <w:numId w:val="15"/>
        </w:numPr>
        <w:tabs>
          <w:tab w:val="num" w:pos="720"/>
        </w:tabs>
        <w:spacing w:line="276" w:lineRule="auto"/>
        <w:rPr>
          <w:rFonts w:asciiTheme="minorHAnsi" w:hAnsiTheme="minorHAnsi" w:cstheme="minorBidi"/>
          <w:bCs w:val="0"/>
          <w:color w:val="000000" w:themeColor="text1"/>
          <w:szCs w:val="20"/>
          <w:lang w:val="en-IE"/>
        </w:rPr>
      </w:pPr>
      <w:r w:rsidRPr="744CC5D5">
        <w:rPr>
          <w:rFonts w:eastAsia="Arial"/>
          <w:bCs w:val="0"/>
          <w:color w:val="000000" w:themeColor="text1"/>
          <w:szCs w:val="20"/>
        </w:rPr>
        <w:t xml:space="preserve">Network weaknesses – there are some weaknesses on our network, most critical are the lines </w:t>
      </w:r>
      <w:proofErr w:type="spellStart"/>
      <w:r w:rsidRPr="744CC5D5">
        <w:rPr>
          <w:rFonts w:eastAsia="Arial"/>
          <w:bCs w:val="0"/>
          <w:color w:val="000000" w:themeColor="text1"/>
          <w:szCs w:val="20"/>
        </w:rPr>
        <w:t>Podlog</w:t>
      </w:r>
      <w:proofErr w:type="spellEnd"/>
      <w:r w:rsidRPr="744CC5D5">
        <w:rPr>
          <w:rFonts w:eastAsia="Arial"/>
          <w:bCs w:val="0"/>
          <w:color w:val="000000" w:themeColor="text1"/>
          <w:szCs w:val="20"/>
        </w:rPr>
        <w:t xml:space="preserve"> – </w:t>
      </w:r>
      <w:proofErr w:type="spellStart"/>
      <w:r w:rsidRPr="744CC5D5">
        <w:rPr>
          <w:rFonts w:eastAsia="Arial"/>
          <w:bCs w:val="0"/>
          <w:color w:val="000000" w:themeColor="text1"/>
          <w:szCs w:val="20"/>
        </w:rPr>
        <w:t>Obersielach</w:t>
      </w:r>
      <w:proofErr w:type="spellEnd"/>
      <w:r w:rsidRPr="744CC5D5">
        <w:rPr>
          <w:rFonts w:eastAsia="Arial"/>
          <w:bCs w:val="0"/>
          <w:color w:val="000000" w:themeColor="text1"/>
          <w:szCs w:val="20"/>
        </w:rPr>
        <w:t xml:space="preserve"> (SI-AT) and </w:t>
      </w:r>
      <w:proofErr w:type="spellStart"/>
      <w:r w:rsidRPr="744CC5D5">
        <w:rPr>
          <w:rFonts w:eastAsia="Arial"/>
          <w:bCs w:val="0"/>
          <w:color w:val="000000" w:themeColor="text1"/>
          <w:szCs w:val="20"/>
        </w:rPr>
        <w:t>Divaca</w:t>
      </w:r>
      <w:proofErr w:type="spellEnd"/>
      <w:r w:rsidRPr="744CC5D5">
        <w:rPr>
          <w:rFonts w:eastAsia="Arial"/>
          <w:bCs w:val="0"/>
          <w:color w:val="000000" w:themeColor="text1"/>
          <w:szCs w:val="20"/>
        </w:rPr>
        <w:t xml:space="preserve"> – </w:t>
      </w:r>
      <w:proofErr w:type="spellStart"/>
      <w:r w:rsidRPr="744CC5D5">
        <w:rPr>
          <w:rFonts w:eastAsia="Arial"/>
          <w:bCs w:val="0"/>
          <w:color w:val="000000" w:themeColor="text1"/>
          <w:szCs w:val="20"/>
        </w:rPr>
        <w:t>Pehlin</w:t>
      </w:r>
      <w:proofErr w:type="spellEnd"/>
      <w:r w:rsidRPr="744CC5D5">
        <w:rPr>
          <w:rFonts w:eastAsia="Arial"/>
          <w:bCs w:val="0"/>
          <w:color w:val="000000" w:themeColor="text1"/>
          <w:szCs w:val="20"/>
        </w:rPr>
        <w:t xml:space="preserve"> (SI - HR).</w:t>
      </w:r>
    </w:p>
    <w:p w14:paraId="7AC3524C" w14:textId="68CF6EDF" w:rsidR="744CC5D5" w:rsidRDefault="744CC5D5" w:rsidP="744CC5D5">
      <w:pPr>
        <w:tabs>
          <w:tab w:val="num" w:pos="720"/>
        </w:tabs>
        <w:spacing w:line="276" w:lineRule="auto"/>
        <w:rPr>
          <w:rFonts w:cs="Arial"/>
          <w:color w:val="000000" w:themeColor="text1"/>
        </w:rPr>
      </w:pPr>
    </w:p>
    <w:p w14:paraId="592514D7" w14:textId="5DE17FE6" w:rsidR="744CC5D5" w:rsidRDefault="744CC5D5" w:rsidP="744CC5D5">
      <w:pPr>
        <w:spacing w:line="276" w:lineRule="auto"/>
        <w:rPr>
          <w:rFonts w:eastAsia="Arial" w:cs="Arial"/>
          <w:color w:val="000000" w:themeColor="text1"/>
        </w:rPr>
      </w:pPr>
      <w:r w:rsidRPr="744CC5D5">
        <w:rPr>
          <w:rFonts w:eastAsia="Arial" w:cs="Arial"/>
          <w:color w:val="000000" w:themeColor="text1"/>
          <w:lang w:val="en-GB"/>
        </w:rPr>
        <w:t>Our plan to improve the situation consists of the following:</w:t>
      </w:r>
    </w:p>
    <w:p w14:paraId="39D715BB" w14:textId="60EF8BA5" w:rsidR="744CC5D5" w:rsidRDefault="744CC5D5" w:rsidP="00DA3BAD">
      <w:pPr>
        <w:pStyle w:val="ListParagraph"/>
        <w:numPr>
          <w:ilvl w:val="0"/>
          <w:numId w:val="14"/>
        </w:numPr>
        <w:tabs>
          <w:tab w:val="num" w:pos="720"/>
        </w:tabs>
        <w:spacing w:line="276" w:lineRule="auto"/>
        <w:rPr>
          <w:rFonts w:asciiTheme="minorHAnsi" w:hAnsiTheme="minorHAnsi" w:cstheme="minorBidi"/>
          <w:bCs w:val="0"/>
          <w:color w:val="000000" w:themeColor="text1"/>
          <w:szCs w:val="20"/>
          <w:lang w:val="en-IE"/>
        </w:rPr>
      </w:pPr>
      <w:r w:rsidRPr="744CC5D5">
        <w:rPr>
          <w:rFonts w:eastAsia="Arial"/>
          <w:bCs w:val="0"/>
          <w:color w:val="000000" w:themeColor="text1"/>
          <w:szCs w:val="20"/>
        </w:rPr>
        <w:t xml:space="preserve">Additional training of operators in order to improve the process and to avoid local tool failures due to operators’ </w:t>
      </w:r>
      <w:proofErr w:type="gramStart"/>
      <w:r w:rsidRPr="744CC5D5">
        <w:rPr>
          <w:rFonts w:eastAsia="Arial"/>
          <w:bCs w:val="0"/>
          <w:color w:val="000000" w:themeColor="text1"/>
          <w:szCs w:val="20"/>
        </w:rPr>
        <w:t>error</w:t>
      </w:r>
      <w:proofErr w:type="gramEnd"/>
    </w:p>
    <w:p w14:paraId="1B8C0CA8" w14:textId="384FBA88" w:rsidR="744CC5D5" w:rsidRDefault="744CC5D5" w:rsidP="00DA3BAD">
      <w:pPr>
        <w:pStyle w:val="ListParagraph"/>
        <w:numPr>
          <w:ilvl w:val="0"/>
          <w:numId w:val="14"/>
        </w:numPr>
        <w:tabs>
          <w:tab w:val="num" w:pos="720"/>
        </w:tabs>
        <w:spacing w:line="276" w:lineRule="auto"/>
        <w:rPr>
          <w:rFonts w:asciiTheme="minorHAnsi" w:hAnsiTheme="minorHAnsi" w:cstheme="minorBidi"/>
          <w:bCs w:val="0"/>
          <w:color w:val="000000" w:themeColor="text1"/>
          <w:szCs w:val="20"/>
          <w:lang w:val="en-IE"/>
        </w:rPr>
      </w:pPr>
      <w:r w:rsidRPr="744CC5D5">
        <w:rPr>
          <w:rFonts w:eastAsia="Arial"/>
          <w:bCs w:val="0"/>
          <w:color w:val="000000" w:themeColor="text1"/>
          <w:szCs w:val="20"/>
        </w:rPr>
        <w:t xml:space="preserve">Cooperation with the vendor of the validation tool to improve stability and reliability of the </w:t>
      </w:r>
      <w:proofErr w:type="gramStart"/>
      <w:r w:rsidRPr="744CC5D5">
        <w:rPr>
          <w:rFonts w:eastAsia="Arial"/>
          <w:bCs w:val="0"/>
          <w:color w:val="000000" w:themeColor="text1"/>
          <w:szCs w:val="20"/>
        </w:rPr>
        <w:t>tool</w:t>
      </w:r>
      <w:proofErr w:type="gramEnd"/>
    </w:p>
    <w:p w14:paraId="68FC1DAB" w14:textId="220FC825" w:rsidR="744CC5D5" w:rsidRDefault="744CC5D5" w:rsidP="00DA3BAD">
      <w:pPr>
        <w:pStyle w:val="ListParagraph"/>
        <w:numPr>
          <w:ilvl w:val="0"/>
          <w:numId w:val="14"/>
        </w:numPr>
        <w:tabs>
          <w:tab w:val="num" w:pos="720"/>
        </w:tabs>
        <w:spacing w:line="276" w:lineRule="auto"/>
        <w:rPr>
          <w:rFonts w:asciiTheme="minorHAnsi" w:hAnsiTheme="minorHAnsi" w:cstheme="minorBidi"/>
          <w:bCs w:val="0"/>
          <w:color w:val="000000" w:themeColor="text1"/>
          <w:szCs w:val="20"/>
          <w:lang w:val="en-IE"/>
        </w:rPr>
      </w:pPr>
      <w:r w:rsidRPr="744CC5D5">
        <w:rPr>
          <w:rFonts w:eastAsia="Arial"/>
          <w:bCs w:val="0"/>
          <w:color w:val="000000" w:themeColor="text1"/>
          <w:szCs w:val="20"/>
        </w:rPr>
        <w:t>Analysis will be performed on accuracy of validation tool (</w:t>
      </w:r>
      <w:proofErr w:type="gramStart"/>
      <w:r w:rsidRPr="744CC5D5">
        <w:rPr>
          <w:rFonts w:eastAsia="Arial"/>
          <w:bCs w:val="0"/>
          <w:color w:val="000000" w:themeColor="text1"/>
          <w:szCs w:val="20"/>
        </w:rPr>
        <w:t>e.g.</w:t>
      </w:r>
      <w:proofErr w:type="gramEnd"/>
      <w:r w:rsidRPr="744CC5D5">
        <w:rPr>
          <w:rFonts w:eastAsia="Arial"/>
          <w:bCs w:val="0"/>
          <w:color w:val="000000" w:themeColor="text1"/>
          <w:szCs w:val="20"/>
        </w:rPr>
        <w:t xml:space="preserve"> comparing the flows considered during the validation and realised flows). Based on the result of the analysis, the validation tool reliability margin will be adjusted </w:t>
      </w:r>
      <w:proofErr w:type="gramStart"/>
      <w:r w:rsidRPr="744CC5D5">
        <w:rPr>
          <w:rFonts w:eastAsia="Arial"/>
          <w:bCs w:val="0"/>
          <w:color w:val="000000" w:themeColor="text1"/>
          <w:szCs w:val="20"/>
        </w:rPr>
        <w:t>in order to</w:t>
      </w:r>
      <w:proofErr w:type="gramEnd"/>
      <w:r w:rsidRPr="744CC5D5">
        <w:rPr>
          <w:rFonts w:eastAsia="Arial"/>
          <w:bCs w:val="0"/>
          <w:color w:val="000000" w:themeColor="text1"/>
          <w:szCs w:val="20"/>
        </w:rPr>
        <w:t xml:space="preserve"> decrease the level of IVA application.</w:t>
      </w:r>
    </w:p>
    <w:p w14:paraId="363CA781" w14:textId="06E17888" w:rsidR="744CC5D5" w:rsidRDefault="744CC5D5" w:rsidP="00DA3BAD">
      <w:pPr>
        <w:pStyle w:val="ListParagraph"/>
        <w:numPr>
          <w:ilvl w:val="0"/>
          <w:numId w:val="14"/>
        </w:numPr>
        <w:tabs>
          <w:tab w:val="num" w:pos="720"/>
        </w:tabs>
        <w:rPr>
          <w:rFonts w:asciiTheme="minorHAnsi" w:hAnsiTheme="minorHAnsi" w:cstheme="minorBidi"/>
          <w:bCs w:val="0"/>
          <w:color w:val="000000" w:themeColor="text1"/>
          <w:szCs w:val="20"/>
          <w:lang w:val="en-IE"/>
        </w:rPr>
      </w:pPr>
      <w:r w:rsidRPr="744CC5D5">
        <w:rPr>
          <w:rFonts w:eastAsia="Arial"/>
          <w:bCs w:val="0"/>
          <w:color w:val="000000" w:themeColor="text1"/>
          <w:szCs w:val="20"/>
          <w:lang w:val="en-IE"/>
        </w:rPr>
        <w:t>Network development and optimisation</w:t>
      </w:r>
    </w:p>
    <w:p w14:paraId="58F7B68B" w14:textId="6F99A782" w:rsidR="744CC5D5" w:rsidRDefault="744CC5D5" w:rsidP="744CC5D5">
      <w:pPr>
        <w:rPr>
          <w:rFonts w:cs="Arial"/>
        </w:rPr>
      </w:pPr>
    </w:p>
    <w:p w14:paraId="76230B63" w14:textId="77777777" w:rsidR="00D46052" w:rsidRDefault="00D46052" w:rsidP="00D46052">
      <w:pPr>
        <w:spacing w:after="200" w:line="276" w:lineRule="auto"/>
        <w:rPr>
          <w:lang w:val="en-GB"/>
        </w:rPr>
      </w:pPr>
    </w:p>
    <w:p w14:paraId="136E47CD" w14:textId="6D8C5BDA" w:rsidR="00364392" w:rsidRPr="00364392" w:rsidRDefault="00364392" w:rsidP="00B372F8">
      <w:pPr>
        <w:pStyle w:val="Heading2"/>
        <w:numPr>
          <w:ilvl w:val="0"/>
          <w:numId w:val="0"/>
        </w:numPr>
      </w:pPr>
    </w:p>
    <w:p w14:paraId="5DC4522C" w14:textId="4FC769B8" w:rsidR="00364392" w:rsidRDefault="00364392" w:rsidP="001D3EFB">
      <w:pPr>
        <w:spacing w:after="200" w:line="276" w:lineRule="auto"/>
        <w:rPr>
          <w:lang w:val="en-GB"/>
        </w:rPr>
      </w:pPr>
    </w:p>
    <w:p w14:paraId="302F91E9" w14:textId="2BFD57DC" w:rsidR="00364392" w:rsidRDefault="00364392" w:rsidP="001D3EFB">
      <w:pPr>
        <w:spacing w:after="200" w:line="276" w:lineRule="auto"/>
        <w:rPr>
          <w:lang w:val="en-GB"/>
        </w:rPr>
      </w:pPr>
    </w:p>
    <w:p w14:paraId="31205FF3" w14:textId="420DBCA0" w:rsidR="00364392" w:rsidRDefault="00364392" w:rsidP="001D3EFB">
      <w:pPr>
        <w:spacing w:after="200" w:line="276" w:lineRule="auto"/>
        <w:rPr>
          <w:lang w:val="en-GB"/>
        </w:rPr>
      </w:pPr>
    </w:p>
    <w:p w14:paraId="240A2DAE" w14:textId="358720BD" w:rsidR="00364392" w:rsidRDefault="00364392" w:rsidP="001D3EFB">
      <w:pPr>
        <w:spacing w:after="200" w:line="276" w:lineRule="auto"/>
        <w:rPr>
          <w:lang w:val="en-GB"/>
        </w:rPr>
      </w:pPr>
    </w:p>
    <w:p w14:paraId="1BFFB2CD" w14:textId="3B7B2888" w:rsidR="00364392" w:rsidRDefault="00364392" w:rsidP="001D3EFB">
      <w:pPr>
        <w:spacing w:after="200" w:line="276" w:lineRule="auto"/>
        <w:rPr>
          <w:lang w:val="en-GB"/>
        </w:rPr>
      </w:pPr>
    </w:p>
    <w:p w14:paraId="7ECEBCDF" w14:textId="5C30C48D" w:rsidR="00364392" w:rsidRDefault="00364392" w:rsidP="001D3EFB">
      <w:pPr>
        <w:spacing w:after="200" w:line="276" w:lineRule="auto"/>
        <w:rPr>
          <w:lang w:val="en-GB"/>
        </w:rPr>
      </w:pPr>
    </w:p>
    <w:p w14:paraId="55F133B5" w14:textId="21598278" w:rsidR="00364392" w:rsidRDefault="00364392" w:rsidP="001D3EFB">
      <w:pPr>
        <w:spacing w:after="200" w:line="276" w:lineRule="auto"/>
        <w:rPr>
          <w:lang w:val="en-GB"/>
        </w:rPr>
      </w:pPr>
    </w:p>
    <w:p w14:paraId="01EEF5A9" w14:textId="5CA19B3E" w:rsidR="00364392" w:rsidRDefault="00364392" w:rsidP="001D3EFB">
      <w:pPr>
        <w:spacing w:after="200" w:line="276" w:lineRule="auto"/>
        <w:rPr>
          <w:lang w:val="en-GB"/>
        </w:rPr>
      </w:pPr>
    </w:p>
    <w:p w14:paraId="3ECD930F" w14:textId="6F8F71C0" w:rsidR="00364392" w:rsidRDefault="00364392" w:rsidP="001D3EFB">
      <w:pPr>
        <w:spacing w:after="200" w:line="276" w:lineRule="auto"/>
        <w:rPr>
          <w:lang w:val="en-GB"/>
        </w:rPr>
      </w:pPr>
    </w:p>
    <w:p w14:paraId="6D0BC1A4" w14:textId="7710AA2F" w:rsidR="00364392" w:rsidRDefault="00364392" w:rsidP="001D3EFB">
      <w:pPr>
        <w:spacing w:after="200" w:line="276" w:lineRule="auto"/>
        <w:rPr>
          <w:lang w:val="en-GB"/>
        </w:rPr>
      </w:pPr>
    </w:p>
    <w:p w14:paraId="555DC5C8" w14:textId="09797B7A" w:rsidR="00364392" w:rsidRDefault="00364392" w:rsidP="001D3EFB">
      <w:pPr>
        <w:spacing w:after="200" w:line="276" w:lineRule="auto"/>
        <w:rPr>
          <w:lang w:val="en-GB"/>
        </w:rPr>
      </w:pPr>
    </w:p>
    <w:p w14:paraId="1482A76D" w14:textId="735DCB99" w:rsidR="00364392" w:rsidRDefault="00364392" w:rsidP="001D3EFB">
      <w:pPr>
        <w:spacing w:after="200" w:line="276" w:lineRule="auto"/>
        <w:rPr>
          <w:lang w:val="en-GB"/>
        </w:rPr>
      </w:pPr>
    </w:p>
    <w:p w14:paraId="68B7539A" w14:textId="3CACA126" w:rsidR="00364392" w:rsidRDefault="1EE932FB" w:rsidP="00D46052">
      <w:pPr>
        <w:pStyle w:val="Heading1"/>
        <w:numPr>
          <w:ilvl w:val="0"/>
          <w:numId w:val="0"/>
        </w:numPr>
      </w:pPr>
      <w:bookmarkStart w:id="31" w:name="_Toc73696932"/>
      <w:bookmarkStart w:id="32" w:name="_Toc127525558"/>
      <w:r>
        <w:lastRenderedPageBreak/>
        <w:t>HOPS</w:t>
      </w:r>
      <w:bookmarkEnd w:id="31"/>
      <w:bookmarkEnd w:id="32"/>
    </w:p>
    <w:p w14:paraId="14287A5B" w14:textId="77777777" w:rsidR="00D46052" w:rsidRPr="0023383F" w:rsidRDefault="192DA28C" w:rsidP="00DA3BAD">
      <w:pPr>
        <w:pStyle w:val="ListParagraph"/>
        <w:numPr>
          <w:ilvl w:val="0"/>
          <w:numId w:val="23"/>
        </w:numPr>
        <w:rPr>
          <w:lang w:eastAsia="nl-NL"/>
        </w:rPr>
      </w:pPr>
      <w:r w:rsidRPr="192DA28C">
        <w:rPr>
          <w:lang w:eastAsia="nl-NL"/>
        </w:rPr>
        <w:t>General measures to avoid cross-zonal capacity reductions in the future, as per Art. 20(14)(b) of DA CCM</w:t>
      </w:r>
    </w:p>
    <w:p w14:paraId="6FEAAF0D" w14:textId="77777777" w:rsidR="00D46052" w:rsidRPr="0023383F" w:rsidRDefault="00D46052" w:rsidP="00D46052">
      <w:pPr>
        <w:pStyle w:val="ListParagraph"/>
        <w:numPr>
          <w:ilvl w:val="0"/>
          <w:numId w:val="0"/>
        </w:numPr>
        <w:ind w:left="720"/>
        <w:rPr>
          <w:highlight w:val="yellow"/>
          <w:lang w:eastAsia="nl-NL"/>
        </w:rPr>
      </w:pPr>
    </w:p>
    <w:p w14:paraId="63EF37FA" w14:textId="58908695" w:rsidR="192DA28C" w:rsidRDefault="192DA28C" w:rsidP="192DA28C">
      <w:r w:rsidRPr="192DA28C">
        <w:rPr>
          <w:rFonts w:eastAsia="Arial" w:cs="Arial"/>
          <w:lang w:val="en-GB"/>
        </w:rPr>
        <w:t>General measures include, but are not limited to:</w:t>
      </w:r>
    </w:p>
    <w:p w14:paraId="517ABD22" w14:textId="2F23F90F" w:rsidR="192DA28C" w:rsidRDefault="192DA28C" w:rsidP="00DA3BAD">
      <w:pPr>
        <w:pStyle w:val="ListParagraph"/>
        <w:numPr>
          <w:ilvl w:val="0"/>
          <w:numId w:val="13"/>
        </w:numPr>
        <w:rPr>
          <w:rFonts w:eastAsia="Arial"/>
          <w:szCs w:val="20"/>
        </w:rPr>
      </w:pPr>
      <w:r w:rsidRPr="192DA28C">
        <w:rPr>
          <w:rFonts w:eastAsia="Arial"/>
          <w:szCs w:val="20"/>
        </w:rPr>
        <w:t>Network development and optimisation</w:t>
      </w:r>
    </w:p>
    <w:p w14:paraId="1E9B9051" w14:textId="7E4A13BD" w:rsidR="192DA28C" w:rsidRDefault="192DA28C" w:rsidP="192DA28C">
      <w:r w:rsidRPr="192DA28C">
        <w:rPr>
          <w:rFonts w:eastAsia="Arial" w:cs="Arial"/>
        </w:rPr>
        <w:t>The goal is to increase the transmission capacity and reduce grid congestion. The measures to achieve these goals include strengthening the optimising the existing network and the development of new infrastructure.</w:t>
      </w:r>
    </w:p>
    <w:p w14:paraId="3D6D0957" w14:textId="53ABDF84" w:rsidR="192DA28C" w:rsidRDefault="192DA28C" w:rsidP="00DA3BAD">
      <w:pPr>
        <w:pStyle w:val="ListParagraph"/>
        <w:numPr>
          <w:ilvl w:val="0"/>
          <w:numId w:val="13"/>
        </w:numPr>
        <w:rPr>
          <w:rFonts w:eastAsia="Arial"/>
          <w:szCs w:val="20"/>
        </w:rPr>
      </w:pPr>
      <w:r w:rsidRPr="192DA28C">
        <w:rPr>
          <w:rFonts w:eastAsia="Arial"/>
          <w:szCs w:val="20"/>
        </w:rPr>
        <w:t xml:space="preserve">Improvements concerning congestion </w:t>
      </w:r>
      <w:proofErr w:type="gramStart"/>
      <w:r w:rsidRPr="192DA28C">
        <w:rPr>
          <w:rFonts w:eastAsia="Arial"/>
          <w:szCs w:val="20"/>
        </w:rPr>
        <w:t>management</w:t>
      </w:r>
      <w:proofErr w:type="gramEnd"/>
    </w:p>
    <w:p w14:paraId="3939D1B2" w14:textId="3DBBA9DA" w:rsidR="192DA28C" w:rsidRDefault="192DA28C" w:rsidP="192DA28C">
      <w:pPr>
        <w:ind w:left="360"/>
      </w:pPr>
      <w:r w:rsidRPr="192DA28C">
        <w:rPr>
          <w:rFonts w:eastAsia="Arial" w:cs="Arial"/>
        </w:rPr>
        <w:t>Core CCR coordinated improvements based on shared forecasts and aligned assumptions in capacity calculations with coordinated actions to increase cross-zonal capacities and reduce uncertainties (CGM improvements, Coordinated validation, etc.). Also, inclusion of third countries could open further opportunities for HOPS (with planning process and implementation of remedial measures). Unscheduled allocated flows coming from commercial exchanges outside the Core CCR (</w:t>
      </w:r>
      <w:proofErr w:type="spellStart"/>
      <w:r w:rsidRPr="192DA28C">
        <w:rPr>
          <w:rFonts w:eastAsia="Arial" w:cs="Arial"/>
        </w:rPr>
        <w:t>Fuaf</w:t>
      </w:r>
      <w:proofErr w:type="spellEnd"/>
      <w:r w:rsidRPr="192DA28C">
        <w:rPr>
          <w:rFonts w:eastAsia="Arial" w:cs="Arial"/>
        </w:rPr>
        <w:t>) has a strong impact on HOPS grid.</w:t>
      </w:r>
    </w:p>
    <w:p w14:paraId="58A50200" w14:textId="77777777" w:rsidR="00D46052" w:rsidRPr="0023383F" w:rsidRDefault="00D46052" w:rsidP="00D46052">
      <w:pPr>
        <w:ind w:left="360"/>
        <w:rPr>
          <w:highlight w:val="yellow"/>
          <w:lang w:eastAsia="nl-NL"/>
        </w:rPr>
      </w:pPr>
    </w:p>
    <w:p w14:paraId="4D4AAFC9" w14:textId="77777777" w:rsidR="00D46052" w:rsidRPr="0023383F" w:rsidRDefault="192DA28C" w:rsidP="00DA3BAD">
      <w:pPr>
        <w:pStyle w:val="ListParagraph"/>
        <w:numPr>
          <w:ilvl w:val="0"/>
          <w:numId w:val="23"/>
        </w:numPr>
        <w:rPr>
          <w:lang w:eastAsia="nl-NL"/>
        </w:rPr>
      </w:pPr>
      <w:r w:rsidRPr="192DA28C">
        <w:rPr>
          <w:lang w:eastAsia="nl-NL"/>
        </w:rPr>
        <w:t xml:space="preserve">Detailed report and action plan describing how such deviations are expected to be alleviated and solved in the </w:t>
      </w:r>
      <w:proofErr w:type="gramStart"/>
      <w:r w:rsidRPr="192DA28C">
        <w:rPr>
          <w:lang w:eastAsia="nl-NL"/>
        </w:rPr>
        <w:t>future</w:t>
      </w:r>
      <w:proofErr w:type="gramEnd"/>
    </w:p>
    <w:p w14:paraId="78A40444" w14:textId="4163F88E" w:rsidR="00565468" w:rsidRDefault="00565468" w:rsidP="00565468">
      <w:pPr>
        <w:rPr>
          <w:lang w:val="en-GB" w:eastAsia="nl-NL"/>
        </w:rPr>
      </w:pPr>
    </w:p>
    <w:p w14:paraId="5D6C90E8" w14:textId="6C7363BA" w:rsidR="00565468" w:rsidRDefault="192DA28C" w:rsidP="192DA28C">
      <w:r w:rsidRPr="192DA28C">
        <w:rPr>
          <w:rFonts w:eastAsia="Arial" w:cs="Arial"/>
        </w:rPr>
        <w:t xml:space="preserve">In the analysed quarter (Q4 2022), HOPS applied reduction of 11,05% MTUs. For most MTUs, the reductions are applied to TL 220kV </w:t>
      </w:r>
      <w:proofErr w:type="spellStart"/>
      <w:r w:rsidRPr="192DA28C">
        <w:rPr>
          <w:rFonts w:eastAsia="Arial" w:cs="Arial"/>
        </w:rPr>
        <w:t>Pehlin</w:t>
      </w:r>
      <w:proofErr w:type="spellEnd"/>
      <w:r w:rsidRPr="192DA28C">
        <w:rPr>
          <w:rFonts w:eastAsia="Arial" w:cs="Arial"/>
        </w:rPr>
        <w:t xml:space="preserve"> - </w:t>
      </w:r>
      <w:proofErr w:type="spellStart"/>
      <w:r w:rsidRPr="192DA28C">
        <w:rPr>
          <w:rFonts w:eastAsia="Arial" w:cs="Arial"/>
        </w:rPr>
        <w:t>Divača</w:t>
      </w:r>
      <w:proofErr w:type="spellEnd"/>
      <w:r w:rsidRPr="192DA28C">
        <w:rPr>
          <w:rFonts w:eastAsia="Arial" w:cs="Arial"/>
        </w:rPr>
        <w:t xml:space="preserve"> (6,9% MTUs, or 63% of times of all applied reductions) with the associated contingency case TL 400kV Melina – </w:t>
      </w:r>
      <w:proofErr w:type="spellStart"/>
      <w:r w:rsidRPr="192DA28C">
        <w:rPr>
          <w:rFonts w:eastAsia="Arial" w:cs="Arial"/>
        </w:rPr>
        <w:t>Divača</w:t>
      </w:r>
      <w:proofErr w:type="spellEnd"/>
      <w:r w:rsidRPr="192DA28C">
        <w:rPr>
          <w:rFonts w:eastAsia="Arial" w:cs="Arial"/>
        </w:rPr>
        <w:t xml:space="preserve">. Applied reductions on network element are mostly low (3% of Fmax), while for several MTUs during business days in October higher values are applied on TL 400kV </w:t>
      </w:r>
      <w:proofErr w:type="spellStart"/>
      <w:r w:rsidRPr="192DA28C">
        <w:rPr>
          <w:rFonts w:eastAsia="Arial" w:cs="Arial"/>
        </w:rPr>
        <w:t>Ernestinovo</w:t>
      </w:r>
      <w:proofErr w:type="spellEnd"/>
      <w:r w:rsidRPr="192DA28C">
        <w:rPr>
          <w:rFonts w:eastAsia="Arial" w:cs="Arial"/>
        </w:rPr>
        <w:t xml:space="preserve"> – Pecs 1 due to unsolvable overloads in the relevant grid area. The rest of MTUs with applied reductions refers to several very sensitive 220kV and 400kV CNECs for the cross-zonal exchanges and with an additional impact of uncoordinated flows coming from third countries (mainly from the direction of RS and BA).</w:t>
      </w:r>
    </w:p>
    <w:p w14:paraId="334344AA" w14:textId="59B8BFF8" w:rsidR="00565468" w:rsidRDefault="192DA28C" w:rsidP="192DA28C">
      <w:pPr>
        <w:rPr>
          <w:rFonts w:eastAsia="Arial" w:cs="Arial"/>
          <w:lang w:val="en-GB"/>
        </w:rPr>
      </w:pPr>
      <w:r w:rsidRPr="192DA28C">
        <w:rPr>
          <w:rFonts w:eastAsia="Arial" w:cs="Arial"/>
        </w:rPr>
        <w:t>Such reductions are planned to be solved by developing and optimising the transmission network. Also, collaboration with a validation tool vendor will improve the stability and reliability of the individual validation tool in order to eliminate usage of fallback for any MTU.</w:t>
      </w:r>
    </w:p>
    <w:p w14:paraId="22449BA4" w14:textId="27C8414B" w:rsidR="00CE7987" w:rsidRDefault="00CE7987">
      <w:pPr>
        <w:spacing w:after="200" w:line="276" w:lineRule="auto"/>
        <w:jc w:val="left"/>
        <w:rPr>
          <w:lang w:val="en-GB" w:eastAsia="nl-NL"/>
        </w:rPr>
      </w:pPr>
      <w:r>
        <w:rPr>
          <w:lang w:val="en-GB" w:eastAsia="nl-NL"/>
        </w:rPr>
        <w:br w:type="page"/>
      </w:r>
    </w:p>
    <w:p w14:paraId="1744DAC2" w14:textId="0ED76A51" w:rsidR="00CE7987" w:rsidRDefault="1EE932FB" w:rsidP="00CE7987">
      <w:pPr>
        <w:pStyle w:val="Heading1"/>
        <w:numPr>
          <w:ilvl w:val="0"/>
          <w:numId w:val="0"/>
        </w:numPr>
      </w:pPr>
      <w:bookmarkStart w:id="33" w:name="_Toc127525559"/>
      <w:r>
        <w:lastRenderedPageBreak/>
        <w:t>MAVIR</w:t>
      </w:r>
      <w:bookmarkEnd w:id="33"/>
    </w:p>
    <w:p w14:paraId="7ABB34D9" w14:textId="037C30B6" w:rsidR="00CE1ADA" w:rsidRPr="00C62959" w:rsidRDefault="00CE1ADA" w:rsidP="00DA3BAD">
      <w:pPr>
        <w:pStyle w:val="ListParagraph"/>
        <w:numPr>
          <w:ilvl w:val="0"/>
          <w:numId w:val="28"/>
        </w:numPr>
        <w:rPr>
          <w:b/>
          <w:lang w:eastAsia="nl-NL"/>
        </w:rPr>
      </w:pPr>
      <w:r>
        <w:rPr>
          <w:b/>
          <w:lang w:eastAsia="nl-NL"/>
        </w:rPr>
        <w:t>Explanation for the reductions applied by MAVIR in Q</w:t>
      </w:r>
      <w:r w:rsidR="00066ABA">
        <w:rPr>
          <w:b/>
          <w:lang w:eastAsia="nl-NL"/>
        </w:rPr>
        <w:t>4</w:t>
      </w:r>
      <w:r>
        <w:rPr>
          <w:b/>
          <w:lang w:eastAsia="nl-NL"/>
        </w:rPr>
        <w:t>, 2022</w:t>
      </w:r>
    </w:p>
    <w:p w14:paraId="487DA58D" w14:textId="3B7DC9AA" w:rsidR="00565468" w:rsidRPr="00142891" w:rsidRDefault="41928FB0" w:rsidP="00565468">
      <w:pPr>
        <w:rPr>
          <w:lang w:eastAsia="nl-NL"/>
        </w:rPr>
      </w:pPr>
      <w:r w:rsidRPr="41928FB0">
        <w:rPr>
          <w:lang w:eastAsia="nl-NL"/>
        </w:rPr>
        <w:t xml:space="preserve">MAVIR performs the individual validation with the basic principle of determining CBCOs that can be potentially overloaded by a realistic market outcome. In case a CBCO which cannot be solved by available remedial actions from contingency analysis but selected to be potentially overloaded is identified, IVA with the objective of minimizing the loss of the flow-based domain volume is optimized and calculated in order to relieve the potential overload. In Q4, there were only three business days with considerable amount of IVA applied to one CBCO by MAVIR due to a pattern of significant power flows in the grid which can be counted as a singular case for which there is no other solution but IVA application in other hours as well. There were 5 hours each having one-one CBCO which did not fulfil the 20% minimum RAM requirement due to special planned grid outage situation that resulted in significant loadings of the concerned CBCO. In addition, of the three business days, one business day had one CBCO with  IVA = 5 MW. It can be considered negligible. MAVIR has already taken measures to avoid applying negligible amount of IVA to CBCOs. </w:t>
      </w:r>
    </w:p>
    <w:p w14:paraId="2202B334" w14:textId="3EE80EE1" w:rsidR="00364392" w:rsidRDefault="00364392" w:rsidP="00364392">
      <w:pPr>
        <w:rPr>
          <w:lang w:val="en-GB" w:eastAsia="nl-NL"/>
        </w:rPr>
      </w:pPr>
    </w:p>
    <w:p w14:paraId="678FA122" w14:textId="0C257590" w:rsidR="00364392" w:rsidRDefault="00364392" w:rsidP="00364392">
      <w:pPr>
        <w:rPr>
          <w:lang w:val="en-GB" w:eastAsia="nl-NL"/>
        </w:rPr>
      </w:pPr>
    </w:p>
    <w:p w14:paraId="141BD17C" w14:textId="0A40300E" w:rsidR="00364392" w:rsidRDefault="00364392" w:rsidP="00364392">
      <w:pPr>
        <w:rPr>
          <w:lang w:val="en-GB" w:eastAsia="nl-NL"/>
        </w:rPr>
      </w:pPr>
    </w:p>
    <w:p w14:paraId="5B8050CA" w14:textId="64A84F10" w:rsidR="00364392" w:rsidRDefault="00364392" w:rsidP="00364392">
      <w:pPr>
        <w:rPr>
          <w:lang w:val="en-GB" w:eastAsia="nl-NL"/>
        </w:rPr>
      </w:pPr>
    </w:p>
    <w:p w14:paraId="27EE186B" w14:textId="742B8128" w:rsidR="00364392" w:rsidRDefault="00364392" w:rsidP="00364392">
      <w:pPr>
        <w:rPr>
          <w:lang w:val="en-GB" w:eastAsia="nl-NL"/>
        </w:rPr>
      </w:pPr>
    </w:p>
    <w:p w14:paraId="4406D5E4" w14:textId="55485721" w:rsidR="00364392" w:rsidRDefault="00364392" w:rsidP="00364392">
      <w:pPr>
        <w:rPr>
          <w:lang w:val="en-GB" w:eastAsia="nl-NL"/>
        </w:rPr>
      </w:pPr>
    </w:p>
    <w:p w14:paraId="53437BE2" w14:textId="5EF46058" w:rsidR="00364392" w:rsidRDefault="00364392" w:rsidP="00364392">
      <w:pPr>
        <w:rPr>
          <w:lang w:val="en-GB" w:eastAsia="nl-NL"/>
        </w:rPr>
      </w:pPr>
    </w:p>
    <w:p w14:paraId="6021089A" w14:textId="6E53E6B7" w:rsidR="00364392" w:rsidRDefault="00364392" w:rsidP="00364392">
      <w:pPr>
        <w:rPr>
          <w:lang w:val="en-GB" w:eastAsia="nl-NL"/>
        </w:rPr>
      </w:pPr>
    </w:p>
    <w:p w14:paraId="23C6F477" w14:textId="229D47FB" w:rsidR="00364392" w:rsidRDefault="00364392" w:rsidP="00364392">
      <w:pPr>
        <w:rPr>
          <w:lang w:val="en-GB" w:eastAsia="nl-NL"/>
        </w:rPr>
      </w:pPr>
    </w:p>
    <w:p w14:paraId="06DF3E5B" w14:textId="3D67D830" w:rsidR="00364392" w:rsidRDefault="00364392" w:rsidP="00364392">
      <w:pPr>
        <w:rPr>
          <w:lang w:val="en-GB" w:eastAsia="nl-NL"/>
        </w:rPr>
      </w:pPr>
    </w:p>
    <w:p w14:paraId="53DD8CF1" w14:textId="7574DBC7" w:rsidR="00364392" w:rsidRDefault="00364392" w:rsidP="00364392">
      <w:pPr>
        <w:rPr>
          <w:lang w:val="en-GB" w:eastAsia="nl-NL"/>
        </w:rPr>
      </w:pPr>
    </w:p>
    <w:p w14:paraId="1F206685" w14:textId="3909AE4B" w:rsidR="00364392" w:rsidRDefault="00364392" w:rsidP="00364392">
      <w:pPr>
        <w:rPr>
          <w:lang w:val="en-GB" w:eastAsia="nl-NL"/>
        </w:rPr>
      </w:pPr>
    </w:p>
    <w:p w14:paraId="43705301" w14:textId="472D2C72" w:rsidR="00364392" w:rsidRDefault="00364392" w:rsidP="00364392">
      <w:pPr>
        <w:rPr>
          <w:lang w:val="en-GB" w:eastAsia="nl-NL"/>
        </w:rPr>
      </w:pPr>
    </w:p>
    <w:p w14:paraId="2B0EFE83" w14:textId="7946AD0C" w:rsidR="00364392" w:rsidRDefault="00364392" w:rsidP="00364392">
      <w:pPr>
        <w:rPr>
          <w:lang w:val="en-GB" w:eastAsia="nl-NL"/>
        </w:rPr>
      </w:pPr>
    </w:p>
    <w:p w14:paraId="27698DD0" w14:textId="17722022" w:rsidR="00364392" w:rsidRDefault="00364392" w:rsidP="00364392">
      <w:pPr>
        <w:rPr>
          <w:lang w:val="en-GB" w:eastAsia="nl-NL"/>
        </w:rPr>
      </w:pPr>
    </w:p>
    <w:p w14:paraId="10477B57" w14:textId="21537AEB" w:rsidR="00364392" w:rsidRDefault="00364392" w:rsidP="00364392">
      <w:pPr>
        <w:rPr>
          <w:lang w:val="en-GB" w:eastAsia="nl-NL"/>
        </w:rPr>
      </w:pPr>
    </w:p>
    <w:p w14:paraId="1A9F59B2" w14:textId="6E40D0B6" w:rsidR="00364392" w:rsidRDefault="00364392" w:rsidP="00364392">
      <w:pPr>
        <w:rPr>
          <w:lang w:val="en-GB" w:eastAsia="nl-NL"/>
        </w:rPr>
      </w:pPr>
    </w:p>
    <w:p w14:paraId="4793C828" w14:textId="0B72920F" w:rsidR="00364392" w:rsidRDefault="00364392" w:rsidP="00364392">
      <w:pPr>
        <w:rPr>
          <w:lang w:val="en-GB" w:eastAsia="nl-NL"/>
        </w:rPr>
      </w:pPr>
    </w:p>
    <w:p w14:paraId="4559EFAA" w14:textId="6F7A3536" w:rsidR="00364392" w:rsidRDefault="00364392" w:rsidP="00364392">
      <w:pPr>
        <w:rPr>
          <w:lang w:val="en-GB" w:eastAsia="nl-NL"/>
        </w:rPr>
      </w:pPr>
    </w:p>
    <w:p w14:paraId="3E585599" w14:textId="45F9F652" w:rsidR="00565468" w:rsidRDefault="00565468" w:rsidP="00364392">
      <w:pPr>
        <w:rPr>
          <w:lang w:val="en-GB" w:eastAsia="nl-NL"/>
        </w:rPr>
      </w:pPr>
    </w:p>
    <w:p w14:paraId="216B70EC" w14:textId="19E92B22" w:rsidR="00565468" w:rsidRDefault="00565468" w:rsidP="00364392">
      <w:pPr>
        <w:rPr>
          <w:lang w:val="en-GB" w:eastAsia="nl-NL"/>
        </w:rPr>
      </w:pPr>
    </w:p>
    <w:p w14:paraId="21288880" w14:textId="77777777" w:rsidR="00565468" w:rsidRDefault="00565468" w:rsidP="00364392">
      <w:pPr>
        <w:rPr>
          <w:lang w:val="en-GB" w:eastAsia="nl-NL"/>
        </w:rPr>
      </w:pPr>
    </w:p>
    <w:p w14:paraId="505AE54F" w14:textId="4A1BE057" w:rsidR="00364392" w:rsidRDefault="00364392" w:rsidP="00364392">
      <w:pPr>
        <w:rPr>
          <w:lang w:val="en-GB" w:eastAsia="nl-NL"/>
        </w:rPr>
      </w:pPr>
    </w:p>
    <w:p w14:paraId="2A7A3EE0" w14:textId="2ECAE5FA" w:rsidR="00364392" w:rsidRDefault="00364392" w:rsidP="00364392">
      <w:pPr>
        <w:rPr>
          <w:lang w:val="en-GB" w:eastAsia="nl-NL"/>
        </w:rPr>
      </w:pPr>
    </w:p>
    <w:p w14:paraId="38E5700D" w14:textId="55088075" w:rsidR="00364392" w:rsidRDefault="00364392" w:rsidP="00364392">
      <w:pPr>
        <w:rPr>
          <w:lang w:val="en-GB" w:eastAsia="nl-NL"/>
        </w:rPr>
      </w:pPr>
    </w:p>
    <w:p w14:paraId="4234EB42" w14:textId="03322C41" w:rsidR="00364392" w:rsidRDefault="00364392" w:rsidP="00364392">
      <w:pPr>
        <w:rPr>
          <w:lang w:val="en-GB" w:eastAsia="nl-NL"/>
        </w:rPr>
      </w:pPr>
    </w:p>
    <w:p w14:paraId="36D874F5" w14:textId="7430E26B" w:rsidR="00364392" w:rsidRDefault="00364392" w:rsidP="00364392">
      <w:pPr>
        <w:rPr>
          <w:lang w:val="en-GB" w:eastAsia="nl-NL"/>
        </w:rPr>
      </w:pPr>
    </w:p>
    <w:p w14:paraId="126B1F08" w14:textId="329228A2" w:rsidR="00B53F9D" w:rsidRDefault="00B53F9D" w:rsidP="00364392">
      <w:pPr>
        <w:rPr>
          <w:lang w:val="en-GB" w:eastAsia="nl-NL"/>
        </w:rPr>
      </w:pPr>
    </w:p>
    <w:p w14:paraId="2C2DA791" w14:textId="6E8241E9" w:rsidR="00B53F9D" w:rsidRDefault="00B53F9D" w:rsidP="00364392">
      <w:pPr>
        <w:rPr>
          <w:lang w:val="en-GB" w:eastAsia="nl-NL"/>
        </w:rPr>
      </w:pPr>
    </w:p>
    <w:p w14:paraId="1627787D" w14:textId="03461C2B" w:rsidR="00B53F9D" w:rsidRDefault="00B53F9D" w:rsidP="00364392">
      <w:pPr>
        <w:rPr>
          <w:lang w:val="en-GB" w:eastAsia="nl-NL"/>
        </w:rPr>
      </w:pPr>
    </w:p>
    <w:p w14:paraId="33B35F69" w14:textId="0360050F" w:rsidR="00B53F9D" w:rsidRDefault="00B53F9D" w:rsidP="00364392">
      <w:pPr>
        <w:rPr>
          <w:lang w:val="en-GB" w:eastAsia="nl-NL"/>
        </w:rPr>
      </w:pPr>
    </w:p>
    <w:p w14:paraId="3B344B27" w14:textId="41A6A6F3" w:rsidR="00364392" w:rsidRDefault="00CE7987" w:rsidP="00B33452">
      <w:pPr>
        <w:pStyle w:val="Heading1"/>
        <w:numPr>
          <w:ilvl w:val="0"/>
          <w:numId w:val="0"/>
        </w:numPr>
      </w:pPr>
      <w:bookmarkStart w:id="34" w:name="_Toc73696942"/>
      <w:r>
        <w:br w:type="page"/>
      </w:r>
      <w:bookmarkStart w:id="35" w:name="_Toc127525560"/>
      <w:r w:rsidR="1EE932FB">
        <w:lastRenderedPageBreak/>
        <w:t>PSE</w:t>
      </w:r>
      <w:bookmarkEnd w:id="34"/>
      <w:bookmarkEnd w:id="35"/>
    </w:p>
    <w:p w14:paraId="24DC0BF6" w14:textId="77777777" w:rsidR="00831148" w:rsidRPr="00831148" w:rsidRDefault="00831148" w:rsidP="00831148">
      <w:pPr>
        <w:numPr>
          <w:ilvl w:val="0"/>
          <w:numId w:val="35"/>
        </w:numPr>
        <w:spacing w:line="240" w:lineRule="auto"/>
        <w:jc w:val="left"/>
        <w:rPr>
          <w:rFonts w:ascii="Calibri" w:eastAsia="Calibri" w:hAnsi="Calibri" w:cs="Calibri"/>
          <w:sz w:val="22"/>
          <w:szCs w:val="22"/>
        </w:rPr>
      </w:pPr>
      <w:r w:rsidRPr="00831148">
        <w:rPr>
          <w:rFonts w:ascii="Calibri" w:eastAsia="Calibri" w:hAnsi="Calibri" w:cs="Calibri"/>
          <w:sz w:val="22"/>
          <w:szCs w:val="22"/>
        </w:rPr>
        <w:t>General measures to avoid cross-zonal capacity reductions in the future, as per Art. 20(14)(b) of DA CCM:</w:t>
      </w:r>
    </w:p>
    <w:p w14:paraId="28C3B1F0" w14:textId="77777777" w:rsidR="00831148" w:rsidRPr="00831148" w:rsidRDefault="00831148" w:rsidP="00831148">
      <w:pPr>
        <w:spacing w:line="240" w:lineRule="auto"/>
        <w:ind w:left="720"/>
        <w:jc w:val="left"/>
        <w:rPr>
          <w:rFonts w:eastAsia="Calibri" w:cs="Arial"/>
          <w:sz w:val="22"/>
          <w:szCs w:val="22"/>
          <w:lang w:val="en-US" w:eastAsia="pl-PL"/>
        </w:rPr>
      </w:pPr>
      <w:r w:rsidRPr="00831148">
        <w:rPr>
          <w:rFonts w:ascii="Calibri" w:eastAsia="Calibri" w:hAnsi="Calibri" w:cs="Calibri"/>
          <w:sz w:val="22"/>
          <w:szCs w:val="22"/>
          <w:lang w:val="pl-PL" w:eastAsia="pl-PL"/>
        </w:rPr>
        <w:t xml:space="preserve">PSE </w:t>
      </w:r>
      <w:proofErr w:type="spellStart"/>
      <w:r w:rsidRPr="00831148">
        <w:rPr>
          <w:rFonts w:ascii="Calibri" w:eastAsia="Calibri" w:hAnsi="Calibri" w:cs="Calibri"/>
          <w:sz w:val="22"/>
          <w:szCs w:val="22"/>
          <w:lang w:val="pl-PL" w:eastAsia="pl-PL"/>
        </w:rPr>
        <w:t>is</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taken</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under</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consideration</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long</w:t>
      </w:r>
      <w:proofErr w:type="spellEnd"/>
      <w:r w:rsidRPr="00831148">
        <w:rPr>
          <w:rFonts w:ascii="Calibri" w:eastAsia="Calibri" w:hAnsi="Calibri" w:cs="Calibri"/>
          <w:sz w:val="22"/>
          <w:szCs w:val="22"/>
          <w:lang w:val="pl-PL" w:eastAsia="pl-PL"/>
        </w:rPr>
        <w:t xml:space="preserve">-, medium- and </w:t>
      </w:r>
      <w:proofErr w:type="spellStart"/>
      <w:r w:rsidRPr="00831148">
        <w:rPr>
          <w:rFonts w:ascii="Calibri" w:eastAsia="Calibri" w:hAnsi="Calibri" w:cs="Calibri"/>
          <w:sz w:val="22"/>
          <w:szCs w:val="22"/>
          <w:lang w:val="pl-PL" w:eastAsia="pl-PL"/>
        </w:rPr>
        <w:t>short</w:t>
      </w:r>
      <w:proofErr w:type="spellEnd"/>
      <w:r w:rsidRPr="00831148">
        <w:rPr>
          <w:rFonts w:ascii="Calibri" w:eastAsia="Calibri" w:hAnsi="Calibri" w:cs="Calibri"/>
          <w:sz w:val="22"/>
          <w:szCs w:val="22"/>
          <w:lang w:val="pl-PL" w:eastAsia="pl-PL"/>
        </w:rPr>
        <w:t xml:space="preserve">-term </w:t>
      </w:r>
      <w:proofErr w:type="spellStart"/>
      <w:r w:rsidRPr="00831148">
        <w:rPr>
          <w:rFonts w:ascii="Calibri" w:eastAsia="Calibri" w:hAnsi="Calibri" w:cs="Calibri"/>
          <w:sz w:val="22"/>
          <w:szCs w:val="22"/>
          <w:lang w:val="pl-PL" w:eastAsia="pl-PL"/>
        </w:rPr>
        <w:t>measures</w:t>
      </w:r>
      <w:proofErr w:type="spellEnd"/>
      <w:r w:rsidRPr="00831148">
        <w:rPr>
          <w:rFonts w:ascii="Calibri" w:eastAsia="Calibri" w:hAnsi="Calibri" w:cs="Calibri"/>
          <w:sz w:val="22"/>
          <w:szCs w:val="22"/>
          <w:lang w:val="pl-PL" w:eastAsia="pl-PL"/>
        </w:rPr>
        <w:t xml:space="preserve"> to </w:t>
      </w:r>
      <w:proofErr w:type="spellStart"/>
      <w:r w:rsidRPr="00831148">
        <w:rPr>
          <w:rFonts w:ascii="Calibri" w:eastAsia="Calibri" w:hAnsi="Calibri" w:cs="Calibri"/>
          <w:sz w:val="22"/>
          <w:szCs w:val="22"/>
          <w:lang w:val="pl-PL" w:eastAsia="pl-PL"/>
        </w:rPr>
        <w:t>prevent</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capacity</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reduction</w:t>
      </w:r>
      <w:proofErr w:type="spellEnd"/>
      <w:r w:rsidRPr="00831148">
        <w:rPr>
          <w:rFonts w:ascii="Calibri" w:eastAsia="Calibri" w:hAnsi="Calibri" w:cs="Calibri"/>
          <w:sz w:val="22"/>
          <w:szCs w:val="22"/>
          <w:lang w:val="pl-PL" w:eastAsia="pl-PL"/>
        </w:rPr>
        <w:t>.</w:t>
      </w:r>
    </w:p>
    <w:p w14:paraId="768E16AE" w14:textId="77777777" w:rsidR="00831148" w:rsidRPr="00831148" w:rsidRDefault="00831148" w:rsidP="00831148">
      <w:pPr>
        <w:spacing w:line="240" w:lineRule="auto"/>
        <w:ind w:left="720"/>
        <w:jc w:val="left"/>
        <w:rPr>
          <w:rFonts w:ascii="Calibri" w:eastAsia="Calibri" w:hAnsi="Calibri" w:cs="Calibri"/>
          <w:sz w:val="22"/>
          <w:szCs w:val="22"/>
          <w:lang w:val="pl-PL" w:eastAsia="pl-PL"/>
        </w:rPr>
      </w:pPr>
      <w:proofErr w:type="spellStart"/>
      <w:r w:rsidRPr="00831148">
        <w:rPr>
          <w:rFonts w:ascii="Calibri" w:eastAsia="Calibri" w:hAnsi="Calibri" w:cs="Calibri"/>
          <w:sz w:val="22"/>
          <w:szCs w:val="22"/>
          <w:lang w:val="pl-PL" w:eastAsia="pl-PL"/>
        </w:rPr>
        <w:t>Generally</w:t>
      </w:r>
      <w:proofErr w:type="spellEnd"/>
      <w:r w:rsidRPr="00831148">
        <w:rPr>
          <w:rFonts w:ascii="Calibri" w:eastAsia="Calibri" w:hAnsi="Calibri" w:cs="Calibri"/>
          <w:sz w:val="22"/>
          <w:szCs w:val="22"/>
          <w:lang w:val="pl-PL" w:eastAsia="pl-PL"/>
        </w:rPr>
        <w:t xml:space="preserve">, the </w:t>
      </w:r>
      <w:proofErr w:type="spellStart"/>
      <w:r w:rsidRPr="00831148">
        <w:rPr>
          <w:rFonts w:ascii="Calibri" w:eastAsia="Calibri" w:hAnsi="Calibri" w:cs="Calibri"/>
          <w:sz w:val="22"/>
          <w:szCs w:val="22"/>
          <w:lang w:val="pl-PL" w:eastAsia="pl-PL"/>
        </w:rPr>
        <w:t>main</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source</w:t>
      </w:r>
      <w:proofErr w:type="spellEnd"/>
      <w:r w:rsidRPr="00831148">
        <w:rPr>
          <w:rFonts w:ascii="Calibri" w:eastAsia="Calibri" w:hAnsi="Calibri" w:cs="Calibri"/>
          <w:sz w:val="22"/>
          <w:szCs w:val="22"/>
          <w:lang w:val="pl-PL" w:eastAsia="pl-PL"/>
        </w:rPr>
        <w:t xml:space="preserve"> of </w:t>
      </w:r>
      <w:proofErr w:type="spellStart"/>
      <w:r w:rsidRPr="00831148">
        <w:rPr>
          <w:rFonts w:ascii="Calibri" w:eastAsia="Calibri" w:hAnsi="Calibri" w:cs="Calibri"/>
          <w:sz w:val="22"/>
          <w:szCs w:val="22"/>
          <w:lang w:val="pl-PL" w:eastAsia="pl-PL"/>
        </w:rPr>
        <w:t>improvements</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will</w:t>
      </w:r>
      <w:proofErr w:type="spellEnd"/>
      <w:r w:rsidRPr="00831148">
        <w:rPr>
          <w:rFonts w:ascii="Calibri" w:eastAsia="Calibri" w:hAnsi="Calibri" w:cs="Calibri"/>
          <w:sz w:val="22"/>
          <w:szCs w:val="22"/>
          <w:lang w:val="pl-PL" w:eastAsia="pl-PL"/>
        </w:rPr>
        <w:t xml:space="preserve"> be </w:t>
      </w:r>
      <w:proofErr w:type="spellStart"/>
      <w:r w:rsidRPr="00831148">
        <w:rPr>
          <w:rFonts w:ascii="Calibri" w:eastAsia="Calibri" w:hAnsi="Calibri" w:cs="Calibri"/>
          <w:sz w:val="22"/>
          <w:szCs w:val="22"/>
          <w:lang w:val="pl-PL" w:eastAsia="pl-PL"/>
        </w:rPr>
        <w:t>grid</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developments</w:t>
      </w:r>
      <w:proofErr w:type="spellEnd"/>
      <w:r w:rsidRPr="00831148">
        <w:rPr>
          <w:rFonts w:ascii="Calibri" w:eastAsia="Calibri" w:hAnsi="Calibri" w:cs="Calibri"/>
          <w:sz w:val="22"/>
          <w:szCs w:val="22"/>
          <w:lang w:val="pl-PL" w:eastAsia="pl-PL"/>
        </w:rPr>
        <w:t xml:space="preserve">, as </w:t>
      </w:r>
      <w:proofErr w:type="spellStart"/>
      <w:r w:rsidRPr="00831148">
        <w:rPr>
          <w:rFonts w:ascii="Calibri" w:eastAsia="Calibri" w:hAnsi="Calibri" w:cs="Calibri"/>
          <w:sz w:val="22"/>
          <w:szCs w:val="22"/>
          <w:lang w:val="pl-PL" w:eastAsia="pl-PL"/>
        </w:rPr>
        <w:t>prescribed</w:t>
      </w:r>
      <w:proofErr w:type="spellEnd"/>
      <w:r w:rsidRPr="00831148">
        <w:rPr>
          <w:rFonts w:ascii="Calibri" w:eastAsia="Calibri" w:hAnsi="Calibri" w:cs="Calibri"/>
          <w:sz w:val="22"/>
          <w:szCs w:val="22"/>
          <w:lang w:val="pl-PL" w:eastAsia="pl-PL"/>
        </w:rPr>
        <w:t xml:space="preserve"> in the Action Plan and as </w:t>
      </w:r>
      <w:proofErr w:type="spellStart"/>
      <w:r w:rsidRPr="00831148">
        <w:rPr>
          <w:rFonts w:ascii="Calibri" w:eastAsia="Calibri" w:hAnsi="Calibri" w:cs="Calibri"/>
          <w:sz w:val="22"/>
          <w:szCs w:val="22"/>
          <w:lang w:val="pl-PL" w:eastAsia="pl-PL"/>
        </w:rPr>
        <w:t>foreseen</w:t>
      </w:r>
      <w:proofErr w:type="spellEnd"/>
      <w:r w:rsidRPr="00831148">
        <w:rPr>
          <w:rFonts w:ascii="Calibri" w:eastAsia="Calibri" w:hAnsi="Calibri" w:cs="Calibri"/>
          <w:sz w:val="22"/>
          <w:szCs w:val="22"/>
          <w:lang w:val="pl-PL" w:eastAsia="pl-PL"/>
        </w:rPr>
        <w:t xml:space="preserve"> in the </w:t>
      </w:r>
      <w:proofErr w:type="spellStart"/>
      <w:r w:rsidRPr="00831148">
        <w:rPr>
          <w:rFonts w:ascii="Calibri" w:eastAsia="Calibri" w:hAnsi="Calibri" w:cs="Calibri"/>
          <w:sz w:val="22"/>
          <w:szCs w:val="22"/>
          <w:lang w:val="pl-PL" w:eastAsia="pl-PL"/>
        </w:rPr>
        <w:t>Grid</w:t>
      </w:r>
      <w:proofErr w:type="spellEnd"/>
      <w:r w:rsidRPr="00831148">
        <w:rPr>
          <w:rFonts w:ascii="Calibri" w:eastAsia="Calibri" w:hAnsi="Calibri" w:cs="Calibri"/>
          <w:sz w:val="22"/>
          <w:szCs w:val="22"/>
          <w:lang w:val="pl-PL" w:eastAsia="pl-PL"/>
        </w:rPr>
        <w:t xml:space="preserve"> Development Plan. </w:t>
      </w:r>
    </w:p>
    <w:p w14:paraId="440910E4" w14:textId="77777777" w:rsidR="00831148" w:rsidRPr="00831148" w:rsidRDefault="00831148" w:rsidP="00831148">
      <w:pPr>
        <w:spacing w:line="240" w:lineRule="auto"/>
        <w:ind w:left="720"/>
        <w:jc w:val="left"/>
        <w:rPr>
          <w:rFonts w:eastAsia="Calibri" w:cs="Arial"/>
          <w:sz w:val="22"/>
          <w:szCs w:val="22"/>
          <w:lang w:val="pl-PL" w:eastAsia="pl-PL"/>
        </w:rPr>
      </w:pPr>
      <w:r w:rsidRPr="00831148">
        <w:rPr>
          <w:rFonts w:ascii="Calibri" w:eastAsia="Calibri" w:hAnsi="Calibri" w:cs="Calibri"/>
          <w:sz w:val="22"/>
          <w:szCs w:val="22"/>
          <w:lang w:val="pl-PL" w:eastAsia="pl-PL"/>
        </w:rPr>
        <w:t xml:space="preserve">In medium PSE </w:t>
      </w:r>
      <w:proofErr w:type="spellStart"/>
      <w:r w:rsidRPr="00831148">
        <w:rPr>
          <w:rFonts w:ascii="Calibri" w:eastAsia="Calibri" w:hAnsi="Calibri" w:cs="Calibri"/>
          <w:sz w:val="22"/>
          <w:szCs w:val="22"/>
          <w:lang w:val="pl-PL" w:eastAsia="pl-PL"/>
        </w:rPr>
        <w:t>is</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investigating</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dynamic</w:t>
      </w:r>
      <w:proofErr w:type="spellEnd"/>
      <w:r w:rsidRPr="00831148">
        <w:rPr>
          <w:rFonts w:ascii="Calibri" w:eastAsia="Calibri" w:hAnsi="Calibri" w:cs="Calibri"/>
          <w:sz w:val="22"/>
          <w:szCs w:val="22"/>
          <w:lang w:val="pl-PL" w:eastAsia="pl-PL"/>
        </w:rPr>
        <w:t xml:space="preserve"> monitoring of the lines, </w:t>
      </w:r>
      <w:proofErr w:type="spellStart"/>
      <w:r w:rsidRPr="00831148">
        <w:rPr>
          <w:rFonts w:ascii="Calibri" w:eastAsia="Calibri" w:hAnsi="Calibri" w:cs="Calibri"/>
          <w:sz w:val="22"/>
          <w:szCs w:val="22"/>
          <w:lang w:val="pl-PL" w:eastAsia="pl-PL"/>
        </w:rPr>
        <w:t>which</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increase</w:t>
      </w:r>
      <w:proofErr w:type="spellEnd"/>
      <w:r w:rsidRPr="00831148">
        <w:rPr>
          <w:rFonts w:ascii="Calibri" w:eastAsia="Calibri" w:hAnsi="Calibri" w:cs="Calibri"/>
          <w:sz w:val="22"/>
          <w:szCs w:val="22"/>
          <w:lang w:val="pl-PL" w:eastAsia="pl-PL"/>
        </w:rPr>
        <w:t xml:space="preserve"> the </w:t>
      </w:r>
      <w:proofErr w:type="spellStart"/>
      <w:r w:rsidRPr="00831148">
        <w:rPr>
          <w:rFonts w:ascii="Calibri" w:eastAsia="Calibri" w:hAnsi="Calibri" w:cs="Calibri"/>
          <w:sz w:val="22"/>
          <w:szCs w:val="22"/>
          <w:lang w:val="pl-PL" w:eastAsia="pl-PL"/>
        </w:rPr>
        <w:t>line</w:t>
      </w:r>
      <w:proofErr w:type="spellEnd"/>
      <w:r w:rsidRPr="00831148">
        <w:rPr>
          <w:rFonts w:ascii="Calibri" w:eastAsia="Calibri" w:hAnsi="Calibri" w:cs="Calibri"/>
          <w:sz w:val="22"/>
          <w:szCs w:val="22"/>
          <w:lang w:val="pl-PL" w:eastAsia="pl-PL"/>
        </w:rPr>
        <w:t xml:space="preserve"> rating. </w:t>
      </w:r>
    </w:p>
    <w:p w14:paraId="2AD9C216" w14:textId="77777777" w:rsidR="00831148" w:rsidRPr="00831148" w:rsidRDefault="00831148" w:rsidP="00831148">
      <w:pPr>
        <w:spacing w:line="240" w:lineRule="auto"/>
        <w:ind w:left="720"/>
        <w:jc w:val="left"/>
        <w:rPr>
          <w:rFonts w:ascii="Calibri" w:eastAsia="Calibri" w:hAnsi="Calibri" w:cs="Calibri"/>
          <w:sz w:val="22"/>
          <w:szCs w:val="22"/>
          <w:lang w:val="pl-PL" w:eastAsia="pl-PL"/>
        </w:rPr>
      </w:pPr>
      <w:r w:rsidRPr="00831148">
        <w:rPr>
          <w:rFonts w:ascii="Calibri" w:eastAsia="Calibri" w:hAnsi="Calibri" w:cs="Calibri"/>
          <w:sz w:val="22"/>
          <w:szCs w:val="22"/>
          <w:lang w:val="pl-PL" w:eastAsia="pl-PL"/>
        </w:rPr>
        <w:t xml:space="preserve">As the </w:t>
      </w:r>
      <w:proofErr w:type="spellStart"/>
      <w:r w:rsidRPr="00831148">
        <w:rPr>
          <w:rFonts w:ascii="Calibri" w:eastAsia="Calibri" w:hAnsi="Calibri" w:cs="Calibri"/>
          <w:sz w:val="22"/>
          <w:szCs w:val="22"/>
          <w:lang w:val="pl-PL" w:eastAsia="pl-PL"/>
        </w:rPr>
        <w:t>short</w:t>
      </w:r>
      <w:proofErr w:type="spellEnd"/>
      <w:r w:rsidRPr="00831148">
        <w:rPr>
          <w:rFonts w:ascii="Calibri" w:eastAsia="Calibri" w:hAnsi="Calibri" w:cs="Calibri"/>
          <w:sz w:val="22"/>
          <w:szCs w:val="22"/>
          <w:lang w:val="pl-PL" w:eastAsia="pl-PL"/>
        </w:rPr>
        <w:t xml:space="preserve">-term </w:t>
      </w:r>
      <w:proofErr w:type="spellStart"/>
      <w:r w:rsidRPr="00831148">
        <w:rPr>
          <w:rFonts w:ascii="Calibri" w:eastAsia="Calibri" w:hAnsi="Calibri" w:cs="Calibri"/>
          <w:sz w:val="22"/>
          <w:szCs w:val="22"/>
          <w:lang w:val="pl-PL" w:eastAsia="pl-PL"/>
        </w:rPr>
        <w:t>measures</w:t>
      </w:r>
      <w:proofErr w:type="spellEnd"/>
      <w:r w:rsidRPr="00831148">
        <w:rPr>
          <w:rFonts w:ascii="Calibri" w:eastAsia="Calibri" w:hAnsi="Calibri" w:cs="Calibri"/>
          <w:sz w:val="22"/>
          <w:szCs w:val="22"/>
          <w:lang w:val="pl-PL" w:eastAsia="pl-PL"/>
        </w:rPr>
        <w:t xml:space="preserve">, PSE </w:t>
      </w:r>
      <w:proofErr w:type="spellStart"/>
      <w:r w:rsidRPr="00831148">
        <w:rPr>
          <w:rFonts w:ascii="Calibri" w:eastAsia="Calibri" w:hAnsi="Calibri" w:cs="Calibri"/>
          <w:sz w:val="22"/>
          <w:szCs w:val="22"/>
          <w:lang w:val="pl-PL" w:eastAsia="pl-PL"/>
        </w:rPr>
        <w:t>will</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consider</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parametrization</w:t>
      </w:r>
      <w:proofErr w:type="spellEnd"/>
      <w:r w:rsidRPr="00831148">
        <w:rPr>
          <w:rFonts w:ascii="Calibri" w:eastAsia="Calibri" w:hAnsi="Calibri" w:cs="Calibri"/>
          <w:sz w:val="22"/>
          <w:szCs w:val="22"/>
          <w:lang w:val="pl-PL" w:eastAsia="pl-PL"/>
        </w:rPr>
        <w:t xml:space="preserve"> of the </w:t>
      </w:r>
      <w:proofErr w:type="spellStart"/>
      <w:r w:rsidRPr="00831148">
        <w:rPr>
          <w:rFonts w:ascii="Calibri" w:eastAsia="Calibri" w:hAnsi="Calibri" w:cs="Calibri"/>
          <w:sz w:val="22"/>
          <w:szCs w:val="22"/>
          <w:lang w:val="pl-PL" w:eastAsia="pl-PL"/>
        </w:rPr>
        <w:t>validation</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tool</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potentially</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leading</w:t>
      </w:r>
      <w:proofErr w:type="spellEnd"/>
      <w:r w:rsidRPr="00831148">
        <w:rPr>
          <w:rFonts w:ascii="Calibri" w:eastAsia="Calibri" w:hAnsi="Calibri" w:cs="Calibri"/>
          <w:sz w:val="22"/>
          <w:szCs w:val="22"/>
          <w:lang w:val="pl-PL" w:eastAsia="pl-PL"/>
        </w:rPr>
        <w:t xml:space="preserve"> to </w:t>
      </w:r>
      <w:proofErr w:type="spellStart"/>
      <w:r w:rsidRPr="00831148">
        <w:rPr>
          <w:rFonts w:ascii="Calibri" w:eastAsia="Calibri" w:hAnsi="Calibri" w:cs="Calibri"/>
          <w:sz w:val="22"/>
          <w:szCs w:val="22"/>
          <w:lang w:val="pl-PL" w:eastAsia="pl-PL"/>
        </w:rPr>
        <w:t>avoiding</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application</w:t>
      </w:r>
      <w:proofErr w:type="spellEnd"/>
      <w:r w:rsidRPr="00831148">
        <w:rPr>
          <w:rFonts w:ascii="Calibri" w:eastAsia="Calibri" w:hAnsi="Calibri" w:cs="Calibri"/>
          <w:sz w:val="22"/>
          <w:szCs w:val="22"/>
          <w:lang w:val="pl-PL" w:eastAsia="pl-PL"/>
        </w:rPr>
        <w:t xml:space="preserve"> of </w:t>
      </w:r>
      <w:proofErr w:type="spellStart"/>
      <w:r w:rsidRPr="00831148">
        <w:rPr>
          <w:rFonts w:ascii="Calibri" w:eastAsia="Calibri" w:hAnsi="Calibri" w:cs="Calibri"/>
          <w:sz w:val="22"/>
          <w:szCs w:val="22"/>
          <w:lang w:val="pl-PL" w:eastAsia="pl-PL"/>
        </w:rPr>
        <w:t>low</w:t>
      </w:r>
      <w:proofErr w:type="spellEnd"/>
      <w:r w:rsidRPr="00831148">
        <w:rPr>
          <w:rFonts w:ascii="Calibri" w:eastAsia="Calibri" w:hAnsi="Calibri" w:cs="Calibri"/>
          <w:sz w:val="22"/>
          <w:szCs w:val="22"/>
          <w:lang w:val="pl-PL" w:eastAsia="pl-PL"/>
        </w:rPr>
        <w:t xml:space="preserve"> IVA </w:t>
      </w:r>
      <w:proofErr w:type="spellStart"/>
      <w:r w:rsidRPr="00831148">
        <w:rPr>
          <w:rFonts w:ascii="Calibri" w:eastAsia="Calibri" w:hAnsi="Calibri" w:cs="Calibri"/>
          <w:sz w:val="22"/>
          <w:szCs w:val="22"/>
          <w:lang w:val="pl-PL" w:eastAsia="pl-PL"/>
        </w:rPr>
        <w:t>values</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so</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that</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IVAs</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will</w:t>
      </w:r>
      <w:proofErr w:type="spellEnd"/>
      <w:r w:rsidRPr="00831148">
        <w:rPr>
          <w:rFonts w:ascii="Calibri" w:eastAsia="Calibri" w:hAnsi="Calibri" w:cs="Calibri"/>
          <w:sz w:val="22"/>
          <w:szCs w:val="22"/>
          <w:lang w:val="pl-PL" w:eastAsia="pl-PL"/>
        </w:rPr>
        <w:t xml:space="preserve"> be less </w:t>
      </w:r>
      <w:proofErr w:type="spellStart"/>
      <w:r w:rsidRPr="00831148">
        <w:rPr>
          <w:rFonts w:ascii="Calibri" w:eastAsia="Calibri" w:hAnsi="Calibri" w:cs="Calibri"/>
          <w:sz w:val="22"/>
          <w:szCs w:val="22"/>
          <w:lang w:val="pl-PL" w:eastAsia="pl-PL"/>
        </w:rPr>
        <w:t>frequent</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This</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is</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yet</w:t>
      </w:r>
      <w:proofErr w:type="spellEnd"/>
      <w:r w:rsidRPr="00831148">
        <w:rPr>
          <w:rFonts w:ascii="Calibri" w:eastAsia="Calibri" w:hAnsi="Calibri" w:cs="Calibri"/>
          <w:sz w:val="22"/>
          <w:szCs w:val="22"/>
          <w:lang w:val="pl-PL" w:eastAsia="pl-PL"/>
        </w:rPr>
        <w:t xml:space="preserve"> to be </w:t>
      </w:r>
      <w:proofErr w:type="spellStart"/>
      <w:r w:rsidRPr="00831148">
        <w:rPr>
          <w:rFonts w:ascii="Calibri" w:eastAsia="Calibri" w:hAnsi="Calibri" w:cs="Calibri"/>
          <w:sz w:val="22"/>
          <w:szCs w:val="22"/>
          <w:lang w:val="pl-PL" w:eastAsia="pl-PL"/>
        </w:rPr>
        <w:t>analysed</w:t>
      </w:r>
      <w:proofErr w:type="spellEnd"/>
      <w:r w:rsidRPr="00831148">
        <w:rPr>
          <w:rFonts w:ascii="Calibri" w:eastAsia="Calibri" w:hAnsi="Calibri" w:cs="Calibri"/>
          <w:sz w:val="22"/>
          <w:szCs w:val="22"/>
          <w:lang w:val="pl-PL" w:eastAsia="pl-PL"/>
        </w:rPr>
        <w:t xml:space="preserve"> and </w:t>
      </w:r>
      <w:proofErr w:type="spellStart"/>
      <w:r w:rsidRPr="00831148">
        <w:rPr>
          <w:rFonts w:ascii="Calibri" w:eastAsia="Calibri" w:hAnsi="Calibri" w:cs="Calibri"/>
          <w:sz w:val="22"/>
          <w:szCs w:val="22"/>
          <w:lang w:val="pl-PL" w:eastAsia="pl-PL"/>
        </w:rPr>
        <w:t>investigated</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Additional</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propose</w:t>
      </w:r>
      <w:proofErr w:type="spellEnd"/>
      <w:r w:rsidRPr="00831148">
        <w:rPr>
          <w:rFonts w:ascii="Calibri" w:eastAsia="Calibri" w:hAnsi="Calibri" w:cs="Calibri"/>
          <w:sz w:val="22"/>
          <w:szCs w:val="22"/>
          <w:lang w:val="pl-PL" w:eastAsia="pl-PL"/>
        </w:rPr>
        <w:t xml:space="preserve"> was to </w:t>
      </w:r>
      <w:proofErr w:type="spellStart"/>
      <w:r w:rsidRPr="00831148">
        <w:rPr>
          <w:rFonts w:ascii="Calibri" w:eastAsia="Calibri" w:hAnsi="Calibri" w:cs="Calibri"/>
          <w:sz w:val="22"/>
          <w:szCs w:val="22"/>
          <w:lang w:val="pl-PL" w:eastAsia="pl-PL"/>
        </w:rPr>
        <w:t>include</w:t>
      </w:r>
      <w:proofErr w:type="spellEnd"/>
      <w:r w:rsidRPr="00831148">
        <w:rPr>
          <w:rFonts w:ascii="Calibri" w:eastAsia="Calibri" w:hAnsi="Calibri" w:cs="Calibri"/>
          <w:sz w:val="22"/>
          <w:szCs w:val="22"/>
          <w:lang w:val="pl-PL" w:eastAsia="pl-PL"/>
        </w:rPr>
        <w:t xml:space="preserve"> in </w:t>
      </w:r>
      <w:proofErr w:type="spellStart"/>
      <w:r w:rsidRPr="00831148">
        <w:rPr>
          <w:rFonts w:ascii="Calibri" w:eastAsia="Calibri" w:hAnsi="Calibri" w:cs="Calibri"/>
          <w:sz w:val="22"/>
          <w:szCs w:val="22"/>
          <w:lang w:val="pl-PL" w:eastAsia="pl-PL"/>
        </w:rPr>
        <w:t>individual</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validation</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topological</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remedial</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actions</w:t>
      </w:r>
      <w:proofErr w:type="spellEnd"/>
      <w:r w:rsidRPr="00831148">
        <w:rPr>
          <w:rFonts w:ascii="Calibri" w:eastAsia="Calibri" w:hAnsi="Calibri" w:cs="Calibri"/>
          <w:sz w:val="22"/>
          <w:szCs w:val="22"/>
          <w:lang w:val="pl-PL" w:eastAsia="pl-PL"/>
        </w:rPr>
        <w:t>.</w:t>
      </w:r>
    </w:p>
    <w:p w14:paraId="7EF795DD" w14:textId="77777777" w:rsidR="00831148" w:rsidRPr="00831148" w:rsidRDefault="00831148" w:rsidP="00831148">
      <w:pPr>
        <w:spacing w:line="240" w:lineRule="auto"/>
        <w:ind w:left="720"/>
        <w:jc w:val="left"/>
        <w:rPr>
          <w:rFonts w:ascii="Calibri" w:eastAsia="Calibri" w:hAnsi="Calibri" w:cs="Calibri"/>
          <w:sz w:val="22"/>
          <w:szCs w:val="22"/>
          <w:lang w:val="pl-PL" w:eastAsia="pl-PL"/>
        </w:rPr>
      </w:pPr>
      <w:r w:rsidRPr="00831148">
        <w:rPr>
          <w:rFonts w:ascii="Calibri" w:eastAsia="Calibri" w:hAnsi="Calibri" w:cs="Calibri"/>
          <w:sz w:val="22"/>
          <w:szCs w:val="22"/>
          <w:lang w:val="pl-PL" w:eastAsia="pl-PL"/>
        </w:rPr>
        <w:t xml:space="preserve">In </w:t>
      </w:r>
      <w:proofErr w:type="spellStart"/>
      <w:r w:rsidRPr="00831148">
        <w:rPr>
          <w:rFonts w:ascii="Calibri" w:eastAsia="Calibri" w:hAnsi="Calibri" w:cs="Calibri"/>
          <w:sz w:val="22"/>
          <w:szCs w:val="22"/>
          <w:lang w:val="pl-PL" w:eastAsia="pl-PL"/>
        </w:rPr>
        <w:t>some</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cases</w:t>
      </w:r>
      <w:proofErr w:type="spellEnd"/>
      <w:r w:rsidRPr="00831148">
        <w:rPr>
          <w:rFonts w:ascii="Calibri" w:eastAsia="Calibri" w:hAnsi="Calibri" w:cs="Calibri"/>
          <w:sz w:val="22"/>
          <w:szCs w:val="22"/>
          <w:lang w:val="pl-PL" w:eastAsia="pl-PL"/>
        </w:rPr>
        <w:t xml:space="preserve"> the IVA was </w:t>
      </w:r>
      <w:proofErr w:type="spellStart"/>
      <w:r w:rsidRPr="00831148">
        <w:rPr>
          <w:rFonts w:ascii="Calibri" w:eastAsia="Calibri" w:hAnsi="Calibri" w:cs="Calibri"/>
          <w:sz w:val="22"/>
          <w:szCs w:val="22"/>
          <w:lang w:val="pl-PL" w:eastAsia="pl-PL"/>
        </w:rPr>
        <w:t>implemented</w:t>
      </w:r>
      <w:proofErr w:type="spellEnd"/>
      <w:r w:rsidRPr="00831148">
        <w:rPr>
          <w:rFonts w:ascii="Calibri" w:eastAsia="Calibri" w:hAnsi="Calibri" w:cs="Calibri"/>
          <w:sz w:val="22"/>
          <w:szCs w:val="22"/>
          <w:lang w:val="pl-PL" w:eastAsia="pl-PL"/>
        </w:rPr>
        <w:t xml:space="preserve"> in </w:t>
      </w:r>
      <w:proofErr w:type="spellStart"/>
      <w:r w:rsidRPr="00831148">
        <w:rPr>
          <w:rFonts w:ascii="Calibri" w:eastAsia="Calibri" w:hAnsi="Calibri" w:cs="Calibri"/>
          <w:sz w:val="22"/>
          <w:szCs w:val="22"/>
          <w:lang w:val="pl-PL" w:eastAsia="pl-PL"/>
        </w:rPr>
        <w:t>specific</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maintenance</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situation</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this</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will</w:t>
      </w:r>
      <w:proofErr w:type="spellEnd"/>
      <w:r w:rsidRPr="00831148">
        <w:rPr>
          <w:rFonts w:ascii="Calibri" w:eastAsia="Calibri" w:hAnsi="Calibri" w:cs="Calibri"/>
          <w:sz w:val="22"/>
          <w:szCs w:val="22"/>
          <w:lang w:val="pl-PL" w:eastAsia="pl-PL"/>
        </w:rPr>
        <w:t xml:space="preserve"> be </w:t>
      </w:r>
      <w:proofErr w:type="spellStart"/>
      <w:r w:rsidRPr="00831148">
        <w:rPr>
          <w:rFonts w:ascii="Calibri" w:eastAsia="Calibri" w:hAnsi="Calibri" w:cs="Calibri"/>
          <w:sz w:val="22"/>
          <w:szCs w:val="22"/>
          <w:lang w:val="pl-PL" w:eastAsia="pl-PL"/>
        </w:rPr>
        <w:t>only</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temporary</w:t>
      </w:r>
      <w:proofErr w:type="spellEnd"/>
      <w:r w:rsidRPr="00831148">
        <w:rPr>
          <w:rFonts w:ascii="Calibri" w:eastAsia="Calibri" w:hAnsi="Calibri" w:cs="Calibri"/>
          <w:sz w:val="22"/>
          <w:szCs w:val="22"/>
          <w:lang w:val="pl-PL" w:eastAsia="pl-PL"/>
        </w:rPr>
        <w:t xml:space="preserve"> and </w:t>
      </w:r>
      <w:proofErr w:type="spellStart"/>
      <w:r w:rsidRPr="00831148">
        <w:rPr>
          <w:rFonts w:ascii="Calibri" w:eastAsia="Calibri" w:hAnsi="Calibri" w:cs="Calibri"/>
          <w:sz w:val="22"/>
          <w:szCs w:val="22"/>
          <w:lang w:val="pl-PL" w:eastAsia="pl-PL"/>
        </w:rPr>
        <w:t>additional</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investigation</w:t>
      </w:r>
      <w:proofErr w:type="spellEnd"/>
      <w:r w:rsidRPr="00831148">
        <w:rPr>
          <w:rFonts w:ascii="Calibri" w:eastAsia="Calibri" w:hAnsi="Calibri" w:cs="Calibri"/>
          <w:sz w:val="22"/>
          <w:szCs w:val="22"/>
          <w:lang w:val="pl-PL" w:eastAsia="pl-PL"/>
        </w:rPr>
        <w:t xml:space="preserve"> </w:t>
      </w:r>
      <w:proofErr w:type="spellStart"/>
      <w:r w:rsidRPr="00831148">
        <w:rPr>
          <w:rFonts w:ascii="Calibri" w:eastAsia="Calibri" w:hAnsi="Calibri" w:cs="Calibri"/>
          <w:sz w:val="22"/>
          <w:szCs w:val="22"/>
          <w:lang w:val="pl-PL" w:eastAsia="pl-PL"/>
        </w:rPr>
        <w:t>are</w:t>
      </w:r>
      <w:proofErr w:type="spellEnd"/>
      <w:r w:rsidRPr="00831148">
        <w:rPr>
          <w:rFonts w:ascii="Calibri" w:eastAsia="Calibri" w:hAnsi="Calibri" w:cs="Calibri"/>
          <w:sz w:val="22"/>
          <w:szCs w:val="22"/>
          <w:lang w:val="pl-PL" w:eastAsia="pl-PL"/>
        </w:rPr>
        <w:t xml:space="preserve"> not </w:t>
      </w:r>
      <w:proofErr w:type="spellStart"/>
      <w:r w:rsidRPr="00831148">
        <w:rPr>
          <w:rFonts w:ascii="Calibri" w:eastAsia="Calibri" w:hAnsi="Calibri" w:cs="Calibri"/>
          <w:sz w:val="22"/>
          <w:szCs w:val="22"/>
          <w:lang w:val="pl-PL" w:eastAsia="pl-PL"/>
        </w:rPr>
        <w:t>foreseen</w:t>
      </w:r>
      <w:proofErr w:type="spellEnd"/>
      <w:r w:rsidRPr="00831148">
        <w:rPr>
          <w:rFonts w:ascii="Calibri" w:eastAsia="Calibri" w:hAnsi="Calibri" w:cs="Calibri"/>
          <w:sz w:val="22"/>
          <w:szCs w:val="22"/>
          <w:lang w:val="pl-PL" w:eastAsia="pl-PL"/>
        </w:rPr>
        <w:t>,</w:t>
      </w:r>
    </w:p>
    <w:p w14:paraId="7B3D313F" w14:textId="77777777" w:rsidR="00831148" w:rsidRPr="00831148" w:rsidRDefault="00831148" w:rsidP="00831148">
      <w:pPr>
        <w:spacing w:line="240" w:lineRule="auto"/>
        <w:jc w:val="left"/>
        <w:rPr>
          <w:rFonts w:ascii="Calibri" w:eastAsia="Calibri" w:hAnsi="Calibri" w:cs="Calibri"/>
          <w:lang w:val="pl-PL" w:eastAsia="pl-PL"/>
        </w:rPr>
      </w:pPr>
    </w:p>
    <w:p w14:paraId="759748BA" w14:textId="77777777" w:rsidR="00831148" w:rsidRPr="00831148" w:rsidRDefault="00831148" w:rsidP="00831148">
      <w:pPr>
        <w:spacing w:line="240" w:lineRule="auto"/>
        <w:jc w:val="left"/>
        <w:rPr>
          <w:rFonts w:ascii="Calibri" w:eastAsia="Calibri" w:hAnsi="Calibri" w:cs="Calibri"/>
          <w:lang w:val="pl-PL" w:eastAsia="pl-PL"/>
        </w:rPr>
      </w:pPr>
    </w:p>
    <w:p w14:paraId="47CDF7BD" w14:textId="77777777" w:rsidR="00831148" w:rsidRPr="00831148" w:rsidRDefault="00831148" w:rsidP="00831148">
      <w:pPr>
        <w:numPr>
          <w:ilvl w:val="0"/>
          <w:numId w:val="35"/>
        </w:numPr>
        <w:spacing w:line="240" w:lineRule="auto"/>
        <w:jc w:val="left"/>
        <w:rPr>
          <w:rFonts w:ascii="Calibri" w:eastAsia="Calibri" w:hAnsi="Calibri" w:cs="Calibri"/>
          <w:sz w:val="22"/>
          <w:szCs w:val="22"/>
        </w:rPr>
      </w:pPr>
      <w:r w:rsidRPr="00831148">
        <w:rPr>
          <w:rFonts w:ascii="Calibri" w:eastAsia="Calibri" w:hAnsi="Calibri" w:cs="Calibri"/>
          <w:sz w:val="22"/>
          <w:szCs w:val="22"/>
        </w:rPr>
        <w:t>Detailed report and action plan describing how such deviations are expected to be alleviated and solved in the future.</w:t>
      </w:r>
    </w:p>
    <w:p w14:paraId="43A5E45A" w14:textId="77777777" w:rsidR="00831148" w:rsidRPr="00831148" w:rsidRDefault="00831148" w:rsidP="00831148">
      <w:pPr>
        <w:numPr>
          <w:ilvl w:val="0"/>
          <w:numId w:val="36"/>
        </w:numPr>
        <w:spacing w:line="240" w:lineRule="auto"/>
        <w:jc w:val="left"/>
        <w:rPr>
          <w:rFonts w:ascii="Calibri" w:eastAsia="Calibri" w:hAnsi="Calibri" w:cs="Calibri"/>
          <w:sz w:val="22"/>
          <w:szCs w:val="22"/>
        </w:rPr>
      </w:pPr>
      <w:r w:rsidRPr="00831148">
        <w:rPr>
          <w:rFonts w:ascii="Calibri" w:eastAsia="Calibri" w:hAnsi="Calibri" w:cs="Calibri"/>
          <w:sz w:val="22"/>
          <w:szCs w:val="22"/>
        </w:rPr>
        <w:t xml:space="preserve">In the analysed quarter (Q4 2022), PSE applied reduction of ~2,5% MTUs = 55 distinct MTUs with applied reductions. </w:t>
      </w:r>
    </w:p>
    <w:p w14:paraId="4E36309A" w14:textId="32B112CD" w:rsidR="00831148" w:rsidRPr="00831148" w:rsidRDefault="41928FB0" w:rsidP="00831148">
      <w:pPr>
        <w:numPr>
          <w:ilvl w:val="0"/>
          <w:numId w:val="36"/>
        </w:numPr>
        <w:spacing w:line="240" w:lineRule="auto"/>
        <w:jc w:val="left"/>
        <w:rPr>
          <w:rFonts w:ascii="Calibri" w:eastAsia="Calibri" w:hAnsi="Calibri" w:cs="Calibri"/>
          <w:sz w:val="22"/>
          <w:szCs w:val="22"/>
        </w:rPr>
      </w:pPr>
      <w:r w:rsidRPr="41928FB0">
        <w:rPr>
          <w:rFonts w:ascii="Calibri" w:eastAsia="Calibri" w:hAnsi="Calibri" w:cs="Calibri"/>
          <w:sz w:val="22"/>
          <w:szCs w:val="22"/>
        </w:rPr>
        <w:t xml:space="preserve">On 4 days (15 distinct MTUs) due to problem with tool for individual validation, PSE using fallback procedure applied 12692MW of IVA and it was about half of whole IVA volume for Q4. 10680MW (84% of fallback volume) was applied on CNE </w:t>
      </w:r>
      <w:proofErr w:type="spellStart"/>
      <w:r w:rsidRPr="41928FB0">
        <w:rPr>
          <w:rFonts w:ascii="Calibri" w:eastAsia="Calibri" w:hAnsi="Calibri" w:cs="Calibri"/>
          <w:sz w:val="22"/>
          <w:szCs w:val="22"/>
        </w:rPr>
        <w:t>Krajnik-Vierraden</w:t>
      </w:r>
      <w:proofErr w:type="spellEnd"/>
      <w:r w:rsidRPr="41928FB0">
        <w:rPr>
          <w:rFonts w:ascii="Calibri" w:eastAsia="Calibri" w:hAnsi="Calibri" w:cs="Calibri"/>
          <w:sz w:val="22"/>
          <w:szCs w:val="22"/>
        </w:rPr>
        <w:t xml:space="preserve"> c.2.</w:t>
      </w:r>
    </w:p>
    <w:p w14:paraId="0FF370F8" w14:textId="77777777" w:rsidR="00831148" w:rsidRPr="00831148" w:rsidRDefault="00831148" w:rsidP="00831148">
      <w:pPr>
        <w:numPr>
          <w:ilvl w:val="0"/>
          <w:numId w:val="36"/>
        </w:numPr>
        <w:spacing w:line="240" w:lineRule="auto"/>
        <w:jc w:val="left"/>
        <w:rPr>
          <w:rFonts w:ascii="Calibri" w:eastAsia="Calibri" w:hAnsi="Calibri" w:cs="Calibri"/>
          <w:sz w:val="22"/>
          <w:szCs w:val="22"/>
        </w:rPr>
      </w:pPr>
      <w:r w:rsidRPr="00831148">
        <w:rPr>
          <w:rFonts w:ascii="Calibri" w:eastAsia="Calibri" w:hAnsi="Calibri" w:cs="Calibri"/>
          <w:sz w:val="22"/>
          <w:szCs w:val="22"/>
        </w:rPr>
        <w:t>For BD 10-13.10.2022, PSE used very high IVA values due to a serious error in the internal tool, which was noticed later. The error has been fixed.</w:t>
      </w:r>
    </w:p>
    <w:p w14:paraId="348778B3" w14:textId="77777777" w:rsidR="00831148" w:rsidRPr="00831148" w:rsidRDefault="00831148" w:rsidP="00831148">
      <w:pPr>
        <w:spacing w:line="240" w:lineRule="auto"/>
        <w:ind w:left="720"/>
        <w:jc w:val="left"/>
        <w:rPr>
          <w:rFonts w:ascii="Calibri" w:eastAsia="Calibri" w:hAnsi="Calibri" w:cs="Calibri"/>
          <w:sz w:val="22"/>
          <w:szCs w:val="22"/>
        </w:rPr>
      </w:pPr>
    </w:p>
    <w:p w14:paraId="4C2E4C6F" w14:textId="77777777" w:rsidR="00831148" w:rsidRPr="00831148" w:rsidRDefault="00831148" w:rsidP="00831148">
      <w:pPr>
        <w:spacing w:line="240" w:lineRule="auto"/>
        <w:ind w:left="720"/>
        <w:jc w:val="left"/>
        <w:rPr>
          <w:rFonts w:ascii="Calibri" w:eastAsia="Calibri" w:hAnsi="Calibri" w:cs="Calibri"/>
          <w:sz w:val="22"/>
          <w:szCs w:val="22"/>
        </w:rPr>
      </w:pPr>
      <w:r w:rsidRPr="00831148">
        <w:rPr>
          <w:rFonts w:ascii="Calibri" w:eastAsia="Calibri" w:hAnsi="Calibri" w:cs="Calibri"/>
          <w:sz w:val="22"/>
          <w:szCs w:val="22"/>
        </w:rPr>
        <w:t xml:space="preserve">Action plan: </w:t>
      </w:r>
    </w:p>
    <w:p w14:paraId="27371D43" w14:textId="77777777" w:rsidR="00831148" w:rsidRPr="00831148" w:rsidRDefault="00831148" w:rsidP="00831148">
      <w:pPr>
        <w:numPr>
          <w:ilvl w:val="1"/>
          <w:numId w:val="35"/>
        </w:numPr>
        <w:spacing w:line="240" w:lineRule="auto"/>
        <w:contextualSpacing/>
        <w:jc w:val="left"/>
        <w:rPr>
          <w:rFonts w:ascii="Calibri" w:eastAsia="Calibri" w:hAnsi="Calibri" w:cs="Calibri"/>
          <w:sz w:val="22"/>
          <w:szCs w:val="22"/>
        </w:rPr>
      </w:pPr>
      <w:r w:rsidRPr="00831148">
        <w:rPr>
          <w:rFonts w:ascii="Calibri" w:eastAsia="Calibri" w:hAnsi="Calibri" w:cs="Calibri"/>
          <w:sz w:val="22"/>
          <w:szCs w:val="22"/>
        </w:rPr>
        <w:t>The parametrisation of tool for individual validation might reduce frequency of IVA. Additional analysis and test will be needed to finally conclude on this, following by a decision on PSE side and necessary operators training. Upgrading of the tool is in progress and expected in some of upgrading will be available in Q2 2023.</w:t>
      </w:r>
    </w:p>
    <w:p w14:paraId="086A4C24" w14:textId="77777777" w:rsidR="00831148" w:rsidRPr="00831148" w:rsidRDefault="00831148" w:rsidP="00831148">
      <w:pPr>
        <w:numPr>
          <w:ilvl w:val="1"/>
          <w:numId w:val="35"/>
        </w:numPr>
        <w:spacing w:line="240" w:lineRule="auto"/>
        <w:contextualSpacing/>
        <w:jc w:val="left"/>
        <w:rPr>
          <w:rFonts w:ascii="Calibri" w:eastAsia="Calibri" w:hAnsi="Calibri" w:cs="Calibri"/>
          <w:sz w:val="22"/>
          <w:szCs w:val="22"/>
        </w:rPr>
      </w:pPr>
      <w:r w:rsidRPr="00831148">
        <w:rPr>
          <w:rFonts w:ascii="Calibri" w:eastAsia="Calibri" w:hAnsi="Calibri" w:cs="Calibri"/>
          <w:sz w:val="22"/>
          <w:szCs w:val="22"/>
        </w:rPr>
        <w:t>Including additional remedial actions: e.g. topological remedial action close to congested area. Additional analysis and test will be needed to finally conclude on this.</w:t>
      </w:r>
    </w:p>
    <w:p w14:paraId="70F7A86A" w14:textId="77777777" w:rsidR="00831148" w:rsidRPr="00831148" w:rsidRDefault="00831148" w:rsidP="00831148">
      <w:pPr>
        <w:numPr>
          <w:ilvl w:val="1"/>
          <w:numId w:val="35"/>
        </w:numPr>
        <w:spacing w:line="240" w:lineRule="auto"/>
        <w:contextualSpacing/>
        <w:jc w:val="left"/>
        <w:rPr>
          <w:rFonts w:ascii="Calibri" w:eastAsia="Calibri" w:hAnsi="Calibri" w:cs="Calibri"/>
          <w:sz w:val="22"/>
          <w:szCs w:val="22"/>
          <w:lang w:val="en-US"/>
        </w:rPr>
      </w:pPr>
      <w:r w:rsidRPr="00831148">
        <w:rPr>
          <w:rFonts w:ascii="Calibri" w:eastAsia="Calibri" w:hAnsi="Calibri" w:cs="Calibri"/>
          <w:sz w:val="22"/>
          <w:szCs w:val="22"/>
        </w:rPr>
        <w:t xml:space="preserve">Reinforcement of the grid is included in grid development plan. For example: maintenances to increase ampacity of </w:t>
      </w:r>
      <w:proofErr w:type="spellStart"/>
      <w:r w:rsidRPr="00831148">
        <w:rPr>
          <w:rFonts w:ascii="Calibri" w:eastAsia="Calibri" w:hAnsi="Calibri" w:cs="Calibri"/>
          <w:sz w:val="22"/>
          <w:szCs w:val="22"/>
        </w:rPr>
        <w:t>Krosno</w:t>
      </w:r>
      <w:proofErr w:type="spellEnd"/>
      <w:r w:rsidRPr="00831148">
        <w:rPr>
          <w:rFonts w:ascii="Calibri" w:eastAsia="Calibri" w:hAnsi="Calibri" w:cs="Calibri"/>
          <w:sz w:val="22"/>
          <w:szCs w:val="22"/>
        </w:rPr>
        <w:t xml:space="preserve"> </w:t>
      </w:r>
      <w:proofErr w:type="spellStart"/>
      <w:r w:rsidRPr="00831148">
        <w:rPr>
          <w:rFonts w:ascii="Calibri" w:eastAsia="Calibri" w:hAnsi="Calibri" w:cs="Calibri"/>
          <w:sz w:val="22"/>
          <w:szCs w:val="22"/>
        </w:rPr>
        <w:t>Iskrzynia</w:t>
      </w:r>
      <w:proofErr w:type="spellEnd"/>
      <w:r w:rsidRPr="00831148">
        <w:rPr>
          <w:rFonts w:ascii="Calibri" w:eastAsia="Calibri" w:hAnsi="Calibri" w:cs="Calibri"/>
          <w:sz w:val="22"/>
          <w:szCs w:val="22"/>
        </w:rPr>
        <w:t xml:space="preserve"> – </w:t>
      </w:r>
      <w:proofErr w:type="spellStart"/>
      <w:r w:rsidRPr="00831148">
        <w:rPr>
          <w:rFonts w:ascii="Calibri" w:eastAsia="Calibri" w:hAnsi="Calibri" w:cs="Calibri"/>
          <w:color w:val="000000"/>
          <w:sz w:val="22"/>
          <w:szCs w:val="22"/>
        </w:rPr>
        <w:t>Rzeszów</w:t>
      </w:r>
      <w:proofErr w:type="spellEnd"/>
      <w:r w:rsidRPr="00831148">
        <w:rPr>
          <w:rFonts w:ascii="Calibri" w:eastAsia="Calibri" w:hAnsi="Calibri" w:cs="Calibri"/>
          <w:sz w:val="22"/>
          <w:szCs w:val="22"/>
        </w:rPr>
        <w:t xml:space="preserve"> line planned in 2024. </w:t>
      </w:r>
    </w:p>
    <w:p w14:paraId="6804D235" w14:textId="6238DCF7" w:rsidR="00831148" w:rsidRPr="00831148" w:rsidRDefault="00831148" w:rsidP="00831148">
      <w:pPr>
        <w:numPr>
          <w:ilvl w:val="1"/>
          <w:numId w:val="35"/>
        </w:numPr>
        <w:spacing w:line="240" w:lineRule="auto"/>
        <w:contextualSpacing/>
        <w:jc w:val="left"/>
        <w:rPr>
          <w:rFonts w:ascii="Calibri" w:eastAsia="Calibri" w:hAnsi="Calibri" w:cs="Calibri"/>
          <w:sz w:val="22"/>
          <w:szCs w:val="22"/>
          <w:lang w:val="en-US"/>
        </w:rPr>
      </w:pPr>
      <w:r w:rsidRPr="00831148">
        <w:rPr>
          <w:rFonts w:ascii="Calibri" w:eastAsia="Calibri" w:hAnsi="Calibri" w:cs="Calibri"/>
          <w:sz w:val="22"/>
          <w:szCs w:val="22"/>
        </w:rPr>
        <w:t xml:space="preserve">The new line 400 kV line </w:t>
      </w:r>
      <w:proofErr w:type="spellStart"/>
      <w:r w:rsidRPr="00831148">
        <w:rPr>
          <w:rFonts w:ascii="Calibri" w:eastAsia="Calibri" w:hAnsi="Calibri" w:cs="Calibri"/>
          <w:sz w:val="22"/>
          <w:szCs w:val="22"/>
        </w:rPr>
        <w:t>Rzeszów</w:t>
      </w:r>
      <w:proofErr w:type="spellEnd"/>
      <w:r w:rsidRPr="00831148">
        <w:rPr>
          <w:rFonts w:ascii="Calibri" w:eastAsia="Calibri" w:hAnsi="Calibri" w:cs="Calibri"/>
          <w:sz w:val="22"/>
          <w:szCs w:val="22"/>
        </w:rPr>
        <w:t xml:space="preserve"> - </w:t>
      </w:r>
      <w:proofErr w:type="spellStart"/>
      <w:r w:rsidRPr="00831148">
        <w:rPr>
          <w:rFonts w:ascii="Calibri" w:eastAsia="Calibri" w:hAnsi="Calibri" w:cs="Calibri"/>
          <w:sz w:val="22"/>
          <w:szCs w:val="22"/>
        </w:rPr>
        <w:t>Khmelnytska</w:t>
      </w:r>
      <w:proofErr w:type="spellEnd"/>
      <w:r w:rsidRPr="00831148">
        <w:rPr>
          <w:rFonts w:ascii="Calibri" w:eastAsia="Calibri" w:hAnsi="Calibri" w:cs="Calibri"/>
          <w:sz w:val="22"/>
          <w:szCs w:val="22"/>
        </w:rPr>
        <w:t xml:space="preserve"> with Ukraine may reduce flows in the congested area (the line that is most often indicated as limiting, which was previously never identified as potentially congested). The line is </w:t>
      </w:r>
      <w:proofErr w:type="spellStart"/>
      <w:r w:rsidRPr="00831148">
        <w:rPr>
          <w:rFonts w:ascii="Calibri" w:eastAsia="Calibri" w:hAnsi="Calibri" w:cs="Calibri"/>
          <w:sz w:val="22"/>
          <w:szCs w:val="22"/>
        </w:rPr>
        <w:t>planed</w:t>
      </w:r>
      <w:proofErr w:type="spellEnd"/>
      <w:r w:rsidRPr="00831148">
        <w:rPr>
          <w:rFonts w:ascii="Calibri" w:eastAsia="Calibri" w:hAnsi="Calibri" w:cs="Calibri"/>
          <w:sz w:val="22"/>
          <w:szCs w:val="22"/>
        </w:rPr>
        <w:t xml:space="preserve"> to be in operation by Q2 2023 </w:t>
      </w:r>
    </w:p>
    <w:p w14:paraId="1C012415" w14:textId="77777777" w:rsidR="00831148" w:rsidRPr="00831148" w:rsidRDefault="00831148" w:rsidP="00831148">
      <w:pPr>
        <w:numPr>
          <w:ilvl w:val="1"/>
          <w:numId w:val="35"/>
        </w:numPr>
        <w:spacing w:line="240" w:lineRule="auto"/>
        <w:contextualSpacing/>
        <w:jc w:val="left"/>
        <w:rPr>
          <w:rFonts w:ascii="Calibri" w:eastAsia="Calibri" w:hAnsi="Calibri" w:cs="Calibri"/>
          <w:sz w:val="22"/>
          <w:szCs w:val="22"/>
          <w:lang w:val="en-GB"/>
        </w:rPr>
      </w:pPr>
      <w:r w:rsidRPr="00831148">
        <w:rPr>
          <w:rFonts w:ascii="Calibri" w:eastAsia="Calibri" w:hAnsi="Calibri" w:cs="Calibri"/>
          <w:sz w:val="22"/>
          <w:szCs w:val="22"/>
        </w:rPr>
        <w:t>Monitoring of CGM quality in case of F0_Core. This is a very important element, for which unfortunately PSE is not able to do much, since CGM quality results from modelling issues from power systems outside of PSE.</w:t>
      </w:r>
    </w:p>
    <w:p w14:paraId="5D2FA8DB" w14:textId="4FDF3951" w:rsidR="00364392" w:rsidRPr="00831148" w:rsidRDefault="00831148" w:rsidP="00085DBE">
      <w:pPr>
        <w:numPr>
          <w:ilvl w:val="1"/>
          <w:numId w:val="35"/>
        </w:numPr>
        <w:spacing w:line="240" w:lineRule="auto"/>
        <w:contextualSpacing/>
        <w:jc w:val="left"/>
        <w:rPr>
          <w:lang w:val="en-GB" w:eastAsia="nl-NL"/>
        </w:rPr>
      </w:pPr>
      <w:r w:rsidRPr="00831148">
        <w:rPr>
          <w:rFonts w:ascii="Calibri" w:eastAsia="Calibri" w:hAnsi="Calibri" w:cs="Calibri"/>
          <w:sz w:val="22"/>
          <w:szCs w:val="22"/>
        </w:rPr>
        <w:t xml:space="preserve">Special situation on the market influences </w:t>
      </w:r>
      <w:proofErr w:type="spellStart"/>
      <w:r w:rsidRPr="00831148">
        <w:rPr>
          <w:rFonts w:ascii="Calibri" w:eastAsia="Calibri" w:hAnsi="Calibri" w:cs="Calibri"/>
          <w:sz w:val="22"/>
          <w:szCs w:val="22"/>
        </w:rPr>
        <w:t>redispatching</w:t>
      </w:r>
      <w:proofErr w:type="spellEnd"/>
      <w:r w:rsidRPr="00831148">
        <w:rPr>
          <w:rFonts w:ascii="Calibri" w:eastAsia="Calibri" w:hAnsi="Calibri" w:cs="Calibri"/>
          <w:sz w:val="22"/>
          <w:szCs w:val="22"/>
        </w:rPr>
        <w:t xml:space="preserve"> potentials. Therefore, improvements of the fuel availability for the conventional power plant will increase </w:t>
      </w:r>
      <w:proofErr w:type="spellStart"/>
      <w:r w:rsidRPr="00831148">
        <w:rPr>
          <w:rFonts w:ascii="Calibri" w:eastAsia="Calibri" w:hAnsi="Calibri" w:cs="Calibri"/>
          <w:sz w:val="22"/>
          <w:szCs w:val="22"/>
        </w:rPr>
        <w:t>redispatching</w:t>
      </w:r>
      <w:proofErr w:type="spellEnd"/>
      <w:r w:rsidRPr="00831148">
        <w:rPr>
          <w:rFonts w:ascii="Calibri" w:eastAsia="Calibri" w:hAnsi="Calibri" w:cs="Calibri"/>
          <w:sz w:val="22"/>
          <w:szCs w:val="22"/>
        </w:rPr>
        <w:t xml:space="preserve"> potentials and in consequence value and frequency of the IVA  implementation. This however depends of the market situation and lies outside of PSE competences and authority. </w:t>
      </w:r>
    </w:p>
    <w:p w14:paraId="78310C0E" w14:textId="0CA85E97" w:rsidR="00364392" w:rsidRDefault="00364392" w:rsidP="00364392">
      <w:pPr>
        <w:rPr>
          <w:lang w:val="en-GB" w:eastAsia="nl-NL"/>
        </w:rPr>
      </w:pPr>
    </w:p>
    <w:p w14:paraId="324170BE" w14:textId="138EF11C" w:rsidR="00364392" w:rsidRDefault="00364392" w:rsidP="00364392">
      <w:pPr>
        <w:rPr>
          <w:lang w:val="en-GB" w:eastAsia="nl-NL"/>
        </w:rPr>
      </w:pPr>
    </w:p>
    <w:p w14:paraId="2461EF17" w14:textId="51A08F5B" w:rsidR="00364392" w:rsidRDefault="1EE932FB" w:rsidP="00D46052">
      <w:pPr>
        <w:pStyle w:val="Heading1"/>
        <w:numPr>
          <w:ilvl w:val="0"/>
          <w:numId w:val="0"/>
        </w:numPr>
      </w:pPr>
      <w:bookmarkStart w:id="36" w:name="_Toc73696947"/>
      <w:bookmarkStart w:id="37" w:name="_Toc127525561"/>
      <w:r>
        <w:lastRenderedPageBreak/>
        <w:t>RTE</w:t>
      </w:r>
      <w:bookmarkEnd w:id="36"/>
      <w:bookmarkEnd w:id="37"/>
    </w:p>
    <w:p w14:paraId="7A25995D" w14:textId="3011A27A" w:rsidR="15F3E0A0" w:rsidRDefault="15F3E0A0" w:rsidP="15F3E0A0">
      <w:pPr>
        <w:rPr>
          <w:rFonts w:cs="Arial"/>
          <w:color w:val="000000" w:themeColor="text1"/>
          <w:lang w:val="en-GB"/>
        </w:rPr>
      </w:pPr>
      <w:r w:rsidRPr="15F3E0A0">
        <w:rPr>
          <w:rFonts w:eastAsia="Arial" w:cs="Arial"/>
          <w:b/>
          <w:bCs/>
          <w:color w:val="000000" w:themeColor="text1"/>
          <w:lang w:val="en-GB"/>
        </w:rPr>
        <w:t xml:space="preserve">Individual validation improved with the inclusion of a topological remedial action </w:t>
      </w:r>
      <w:proofErr w:type="gramStart"/>
      <w:r w:rsidRPr="15F3E0A0">
        <w:rPr>
          <w:rFonts w:eastAsia="Arial" w:cs="Arial"/>
          <w:b/>
          <w:bCs/>
          <w:color w:val="000000" w:themeColor="text1"/>
          <w:lang w:val="en-GB"/>
        </w:rPr>
        <w:t>optimizer</w:t>
      </w:r>
      <w:proofErr w:type="gramEnd"/>
    </w:p>
    <w:p w14:paraId="289B2451" w14:textId="0F449B3A" w:rsidR="15F3E0A0" w:rsidRDefault="15F3E0A0" w:rsidP="15F3E0A0">
      <w:pPr>
        <w:rPr>
          <w:rFonts w:cs="Arial"/>
          <w:b/>
          <w:bCs/>
          <w:color w:val="000000" w:themeColor="text1"/>
          <w:lang w:val="en-GB"/>
        </w:rPr>
      </w:pPr>
    </w:p>
    <w:p w14:paraId="143083B5" w14:textId="158E0132" w:rsidR="15F3E0A0" w:rsidRDefault="3185103C" w:rsidP="3185103C">
      <w:pPr>
        <w:rPr>
          <w:rFonts w:cs="Arial"/>
          <w:color w:val="000000" w:themeColor="text1"/>
          <w:lang w:val="en-GB"/>
        </w:rPr>
      </w:pPr>
      <w:r w:rsidRPr="3185103C">
        <w:rPr>
          <w:rFonts w:eastAsia="Arial" w:cs="Arial"/>
          <w:color w:val="000000" w:themeColor="text1"/>
          <w:lang w:val="en-GB"/>
        </w:rPr>
        <w:t xml:space="preserve">RTE is developing the integration of an NRAO </w:t>
      </w:r>
      <w:proofErr w:type="gramStart"/>
      <w:r w:rsidRPr="3185103C">
        <w:rPr>
          <w:rFonts w:eastAsia="Arial" w:cs="Arial"/>
          <w:color w:val="000000" w:themeColor="text1"/>
          <w:lang w:val="en-GB"/>
        </w:rPr>
        <w:t>in order to</w:t>
      </w:r>
      <w:proofErr w:type="gramEnd"/>
      <w:r w:rsidRPr="3185103C">
        <w:rPr>
          <w:rFonts w:eastAsia="Arial" w:cs="Arial"/>
          <w:color w:val="000000" w:themeColor="text1"/>
          <w:lang w:val="en-GB"/>
        </w:rPr>
        <w:t xml:space="preserve"> improve the inclusion of topological remedial actions in the validation step. This tool integration is expected to be ready by the end of 2023.</w:t>
      </w:r>
    </w:p>
    <w:p w14:paraId="2CD698A1" w14:textId="77777777" w:rsidR="00D46052" w:rsidRDefault="00D46052" w:rsidP="00D46052">
      <w:pPr>
        <w:rPr>
          <w:lang w:val="en-GB" w:eastAsia="nl-NL"/>
        </w:rPr>
      </w:pPr>
    </w:p>
    <w:p w14:paraId="06AEF447" w14:textId="00DDF3DB" w:rsidR="00364392" w:rsidRDefault="00364392" w:rsidP="001D3EFB">
      <w:pPr>
        <w:spacing w:after="200" w:line="276" w:lineRule="auto"/>
        <w:rPr>
          <w:lang w:val="en-GB"/>
        </w:rPr>
      </w:pPr>
    </w:p>
    <w:p w14:paraId="5DE0C48A" w14:textId="12E0D3E1" w:rsidR="00364392" w:rsidRDefault="00364392" w:rsidP="001D3EFB">
      <w:pPr>
        <w:spacing w:after="200" w:line="276" w:lineRule="auto"/>
        <w:rPr>
          <w:lang w:val="en-GB"/>
        </w:rPr>
      </w:pPr>
    </w:p>
    <w:p w14:paraId="562D1356" w14:textId="1A4BB7B7" w:rsidR="00364392" w:rsidRDefault="00364392" w:rsidP="001D3EFB">
      <w:pPr>
        <w:spacing w:after="200" w:line="276" w:lineRule="auto"/>
        <w:rPr>
          <w:lang w:val="en-GB"/>
        </w:rPr>
      </w:pPr>
    </w:p>
    <w:p w14:paraId="65D3A96A" w14:textId="041741B8" w:rsidR="00364392" w:rsidRDefault="00364392" w:rsidP="001D3EFB">
      <w:pPr>
        <w:spacing w:after="200" w:line="276" w:lineRule="auto"/>
        <w:rPr>
          <w:lang w:val="en-GB"/>
        </w:rPr>
      </w:pPr>
    </w:p>
    <w:p w14:paraId="0B40ED23" w14:textId="54D62185" w:rsidR="00364392" w:rsidRDefault="00364392" w:rsidP="001D3EFB">
      <w:pPr>
        <w:spacing w:after="200" w:line="276" w:lineRule="auto"/>
        <w:rPr>
          <w:lang w:val="en-GB"/>
        </w:rPr>
      </w:pPr>
    </w:p>
    <w:p w14:paraId="35D0C1EF" w14:textId="24ACC6C4" w:rsidR="00364392" w:rsidRDefault="00364392" w:rsidP="001D3EFB">
      <w:pPr>
        <w:spacing w:after="200" w:line="276" w:lineRule="auto"/>
        <w:rPr>
          <w:lang w:val="en-GB"/>
        </w:rPr>
      </w:pPr>
    </w:p>
    <w:p w14:paraId="135217FC" w14:textId="4F6EDCA9" w:rsidR="00364392" w:rsidRDefault="00364392" w:rsidP="001D3EFB">
      <w:pPr>
        <w:spacing w:after="200" w:line="276" w:lineRule="auto"/>
        <w:rPr>
          <w:lang w:val="en-GB"/>
        </w:rPr>
      </w:pPr>
    </w:p>
    <w:p w14:paraId="6B142F7C" w14:textId="006E9E10" w:rsidR="00364392" w:rsidRDefault="00364392" w:rsidP="001D3EFB">
      <w:pPr>
        <w:spacing w:after="200" w:line="276" w:lineRule="auto"/>
        <w:rPr>
          <w:lang w:val="en-GB"/>
        </w:rPr>
      </w:pPr>
    </w:p>
    <w:p w14:paraId="2EB28296" w14:textId="114885DE" w:rsidR="00364392" w:rsidRDefault="00364392" w:rsidP="001D3EFB">
      <w:pPr>
        <w:spacing w:after="200" w:line="276" w:lineRule="auto"/>
        <w:rPr>
          <w:lang w:val="en-GB"/>
        </w:rPr>
      </w:pPr>
    </w:p>
    <w:p w14:paraId="26445EAB" w14:textId="27F08D1E" w:rsidR="00364392" w:rsidRDefault="00364392" w:rsidP="001D3EFB">
      <w:pPr>
        <w:spacing w:after="200" w:line="276" w:lineRule="auto"/>
        <w:rPr>
          <w:lang w:val="en-GB"/>
        </w:rPr>
      </w:pPr>
    </w:p>
    <w:p w14:paraId="52628290" w14:textId="2837BB86" w:rsidR="00364392" w:rsidRDefault="00364392" w:rsidP="001D3EFB">
      <w:pPr>
        <w:spacing w:after="200" w:line="276" w:lineRule="auto"/>
        <w:rPr>
          <w:lang w:val="en-GB"/>
        </w:rPr>
      </w:pPr>
    </w:p>
    <w:p w14:paraId="7A4F9584" w14:textId="77777777" w:rsidR="00364392" w:rsidRDefault="00364392" w:rsidP="001D3EFB">
      <w:pPr>
        <w:spacing w:after="200" w:line="276" w:lineRule="auto"/>
        <w:rPr>
          <w:lang w:val="en-GB"/>
        </w:rPr>
      </w:pPr>
    </w:p>
    <w:p w14:paraId="53332F3E" w14:textId="77777777" w:rsidR="00D46052" w:rsidRDefault="00D46052">
      <w:pPr>
        <w:spacing w:after="200" w:line="276" w:lineRule="auto"/>
        <w:jc w:val="left"/>
        <w:rPr>
          <w:rFonts w:eastAsiaTheme="minorHAnsi" w:cs="Arial"/>
          <w:caps/>
          <w:color w:val="7F7F7F" w:themeColor="text1" w:themeTint="80"/>
          <w:sz w:val="28"/>
          <w:szCs w:val="22"/>
          <w:lang w:val="en-GB" w:eastAsia="nl-NL"/>
        </w:rPr>
      </w:pPr>
      <w:bookmarkStart w:id="38" w:name="_Toc73696952"/>
      <w:r>
        <w:br w:type="page"/>
      </w:r>
    </w:p>
    <w:p w14:paraId="610086D0" w14:textId="746B4B43" w:rsidR="00364392" w:rsidRDefault="1EE932FB" w:rsidP="00D46052">
      <w:pPr>
        <w:pStyle w:val="Heading1"/>
        <w:numPr>
          <w:ilvl w:val="0"/>
          <w:numId w:val="0"/>
        </w:numPr>
      </w:pPr>
      <w:bookmarkStart w:id="39" w:name="_Toc127525562"/>
      <w:r>
        <w:lastRenderedPageBreak/>
        <w:t>SEPS</w:t>
      </w:r>
      <w:bookmarkEnd w:id="38"/>
      <w:bookmarkEnd w:id="39"/>
    </w:p>
    <w:p w14:paraId="20CC4C91" w14:textId="58A21DEE" w:rsidR="00364392" w:rsidRDefault="00364392" w:rsidP="00364392">
      <w:pPr>
        <w:spacing w:after="200" w:line="276" w:lineRule="auto"/>
        <w:rPr>
          <w:lang w:val="en-GB"/>
        </w:rPr>
      </w:pPr>
    </w:p>
    <w:p w14:paraId="025720FE" w14:textId="03BDEDAB" w:rsidR="00364392" w:rsidRDefault="4D00397D" w:rsidP="00DA3BAD">
      <w:pPr>
        <w:pStyle w:val="ListParagraph"/>
        <w:numPr>
          <w:ilvl w:val="0"/>
          <w:numId w:val="12"/>
        </w:numPr>
        <w:spacing w:after="200" w:line="276" w:lineRule="auto"/>
        <w:rPr>
          <w:rFonts w:eastAsia="Arial"/>
          <w:b/>
          <w:szCs w:val="20"/>
        </w:rPr>
      </w:pPr>
      <w:r w:rsidRPr="4D00397D">
        <w:rPr>
          <w:rFonts w:eastAsia="Arial"/>
          <w:b/>
          <w:szCs w:val="20"/>
        </w:rPr>
        <w:t>General measures to avoid cross-zonal capacity reductions in the future, as per Art. 20(14)(b) of DA CCM</w:t>
      </w:r>
    </w:p>
    <w:p w14:paraId="42FF6B75" w14:textId="77CC95FB" w:rsidR="00364392" w:rsidRDefault="4D00397D" w:rsidP="4D00397D">
      <w:pPr>
        <w:tabs>
          <w:tab w:val="left" w:pos="708"/>
        </w:tabs>
        <w:spacing w:after="200"/>
      </w:pPr>
      <w:r w:rsidRPr="4D00397D">
        <w:rPr>
          <w:rFonts w:eastAsia="Arial" w:cs="Arial"/>
          <w:lang w:val="en-GB"/>
        </w:rPr>
        <w:t>There are two main measures that should lead to the increase of IVA application in the future.</w:t>
      </w:r>
    </w:p>
    <w:p w14:paraId="17E75E85" w14:textId="42017D97" w:rsidR="00364392" w:rsidRDefault="4D00397D" w:rsidP="00DA3BAD">
      <w:pPr>
        <w:pStyle w:val="ListParagraph"/>
        <w:numPr>
          <w:ilvl w:val="0"/>
          <w:numId w:val="11"/>
        </w:numPr>
        <w:spacing w:after="200" w:line="276" w:lineRule="auto"/>
        <w:rPr>
          <w:rFonts w:eastAsia="Arial"/>
          <w:szCs w:val="20"/>
        </w:rPr>
      </w:pPr>
      <w:r w:rsidRPr="4D00397D">
        <w:rPr>
          <w:rFonts w:eastAsia="Arial"/>
          <w:szCs w:val="20"/>
        </w:rPr>
        <w:t>Short-term measure: Change request for our validation tool that will allow to use more realistic vertices (based on the historical NPs that can be achieved by bidding zones in Core). This functionality aims on the evaluation of the scenarios that are more inside of the domain and should reduce the application of IVA.</w:t>
      </w:r>
    </w:p>
    <w:p w14:paraId="2CC76722" w14:textId="075560BC" w:rsidR="00364392" w:rsidRDefault="4D00397D" w:rsidP="00DA3BAD">
      <w:pPr>
        <w:pStyle w:val="ListParagraph"/>
        <w:numPr>
          <w:ilvl w:val="0"/>
          <w:numId w:val="11"/>
        </w:numPr>
        <w:spacing w:after="200" w:line="276" w:lineRule="auto"/>
        <w:rPr>
          <w:rFonts w:eastAsia="Arial"/>
          <w:szCs w:val="20"/>
        </w:rPr>
      </w:pPr>
      <w:r w:rsidRPr="4D00397D">
        <w:rPr>
          <w:rFonts w:eastAsia="Arial"/>
          <w:szCs w:val="20"/>
        </w:rPr>
        <w:t>Long-term measure: The grid reinforcements that are planned in our grid and should improve the situation on CNECs that are currently limiting the market and remedial actions that are currently available are not sufficient and therefore IVA needs to be applied.</w:t>
      </w:r>
    </w:p>
    <w:p w14:paraId="5F3F22F7" w14:textId="1DBB40F2" w:rsidR="00364392" w:rsidRDefault="00364392" w:rsidP="4D00397D">
      <w:pPr>
        <w:tabs>
          <w:tab w:val="left" w:pos="708"/>
        </w:tabs>
        <w:spacing w:after="200"/>
        <w:rPr>
          <w:rFonts w:eastAsia="Arial" w:cs="Arial"/>
          <w:highlight w:val="yellow"/>
          <w:lang w:val="en-GB"/>
        </w:rPr>
      </w:pPr>
    </w:p>
    <w:p w14:paraId="475956B3" w14:textId="034B4841" w:rsidR="00364392" w:rsidRDefault="4D00397D" w:rsidP="00DA3BAD">
      <w:pPr>
        <w:pStyle w:val="ListParagraph"/>
        <w:numPr>
          <w:ilvl w:val="0"/>
          <w:numId w:val="12"/>
        </w:numPr>
        <w:spacing w:after="200" w:line="276" w:lineRule="auto"/>
        <w:rPr>
          <w:rFonts w:eastAsia="Arial"/>
          <w:b/>
          <w:szCs w:val="20"/>
        </w:rPr>
      </w:pPr>
      <w:r w:rsidRPr="4D00397D">
        <w:rPr>
          <w:rFonts w:eastAsia="Arial"/>
          <w:b/>
          <w:szCs w:val="20"/>
        </w:rPr>
        <w:t xml:space="preserve">Detailed report and action plan describing how such deviations are expected to be alleviated and solved in the </w:t>
      </w:r>
      <w:proofErr w:type="gramStart"/>
      <w:r w:rsidRPr="4D00397D">
        <w:rPr>
          <w:rFonts w:eastAsia="Arial"/>
          <w:b/>
          <w:szCs w:val="20"/>
        </w:rPr>
        <w:t>future</w:t>
      </w:r>
      <w:proofErr w:type="gramEnd"/>
    </w:p>
    <w:p w14:paraId="0963ABFB" w14:textId="333F6CE4" w:rsidR="00364392" w:rsidRDefault="4D00397D" w:rsidP="4D00397D">
      <w:pPr>
        <w:spacing w:after="200" w:line="276" w:lineRule="auto"/>
      </w:pPr>
      <w:r w:rsidRPr="4D00397D">
        <w:rPr>
          <w:rFonts w:eastAsia="Arial" w:cs="Arial"/>
          <w:lang w:val="en-GB"/>
        </w:rPr>
        <w:t>SEPS has applied IVA reductions on 6.5 % of MTUs in Q4 2022. Most of the reductions have been done on the following CNECs:</w:t>
      </w:r>
    </w:p>
    <w:p w14:paraId="6C510B8D" w14:textId="7CD1A8FF" w:rsidR="00364392" w:rsidRDefault="4D00397D" w:rsidP="4D00397D">
      <w:pPr>
        <w:spacing w:after="200" w:line="276" w:lineRule="auto"/>
      </w:pPr>
      <w:proofErr w:type="spellStart"/>
      <w:r w:rsidRPr="4D00397D">
        <w:rPr>
          <w:rFonts w:eastAsia="Arial" w:cs="Arial"/>
          <w:lang w:val="en-GB"/>
        </w:rPr>
        <w:t>Nosovice</w:t>
      </w:r>
      <w:proofErr w:type="spellEnd"/>
      <w:r w:rsidRPr="4D00397D">
        <w:rPr>
          <w:rFonts w:eastAsia="Arial" w:cs="Arial"/>
          <w:lang w:val="en-GB"/>
        </w:rPr>
        <w:t xml:space="preserve"> – </w:t>
      </w:r>
      <w:proofErr w:type="spellStart"/>
      <w:r w:rsidRPr="4D00397D">
        <w:rPr>
          <w:rFonts w:eastAsia="Arial" w:cs="Arial"/>
          <w:lang w:val="en-GB"/>
        </w:rPr>
        <w:t>Varin</w:t>
      </w:r>
      <w:proofErr w:type="spellEnd"/>
      <w:r w:rsidRPr="4D00397D">
        <w:rPr>
          <w:rFonts w:eastAsia="Arial" w:cs="Arial"/>
          <w:lang w:val="en-GB"/>
        </w:rPr>
        <w:t xml:space="preserve"> (tie-line CZ-SK). Short-term measure is usage of a topological remedial action in substation </w:t>
      </w:r>
      <w:proofErr w:type="spellStart"/>
      <w:r w:rsidRPr="4D00397D">
        <w:rPr>
          <w:rFonts w:eastAsia="Arial" w:cs="Arial"/>
          <w:lang w:val="en-GB"/>
        </w:rPr>
        <w:t>Nosovice</w:t>
      </w:r>
      <w:proofErr w:type="spellEnd"/>
      <w:r w:rsidRPr="4D00397D">
        <w:rPr>
          <w:rFonts w:eastAsia="Arial" w:cs="Arial"/>
          <w:lang w:val="en-GB"/>
        </w:rPr>
        <w:t>. Additionally, there is already planned reinforcement, that shall increase Imax and consequently reduced the volume of IVA that is applied. The reinforcement shall be accomplished in 2026. The reductions were also caused by outages in the vicinity of that tie-line.</w:t>
      </w:r>
    </w:p>
    <w:p w14:paraId="471D1D8C" w14:textId="490B1082" w:rsidR="00364392" w:rsidRDefault="4D00397D" w:rsidP="4D00397D">
      <w:pPr>
        <w:spacing w:after="200" w:line="276" w:lineRule="auto"/>
      </w:pPr>
      <w:proofErr w:type="spellStart"/>
      <w:r w:rsidRPr="4D00397D">
        <w:rPr>
          <w:rFonts w:eastAsia="Arial" w:cs="Arial"/>
          <w:lang w:val="en-GB"/>
        </w:rPr>
        <w:t>Levice</w:t>
      </w:r>
      <w:proofErr w:type="spellEnd"/>
      <w:r w:rsidRPr="4D00397D">
        <w:rPr>
          <w:rFonts w:eastAsia="Arial" w:cs="Arial"/>
          <w:lang w:val="en-GB"/>
        </w:rPr>
        <w:t xml:space="preserve"> – God (tie-line SK-HU). This tie-line was influenced by high transit flows at the end of 2022. However, this situation was </w:t>
      </w:r>
      <w:proofErr w:type="gramStart"/>
      <w:r w:rsidRPr="4D00397D">
        <w:rPr>
          <w:rFonts w:eastAsia="Arial" w:cs="Arial"/>
          <w:lang w:val="en-GB"/>
        </w:rPr>
        <w:t>temporary</w:t>
      </w:r>
      <w:proofErr w:type="gramEnd"/>
      <w:r w:rsidRPr="4D00397D">
        <w:rPr>
          <w:rFonts w:eastAsia="Arial" w:cs="Arial"/>
          <w:lang w:val="en-GB"/>
        </w:rPr>
        <w:t xml:space="preserve"> and we significantly decrease the number of reductions in 2023</w:t>
      </w:r>
    </w:p>
    <w:p w14:paraId="0BD39564" w14:textId="27EF82CE" w:rsidR="00364392" w:rsidRDefault="4D00397D" w:rsidP="4D00397D">
      <w:pPr>
        <w:spacing w:after="200" w:line="276" w:lineRule="auto"/>
      </w:pPr>
      <w:proofErr w:type="spellStart"/>
      <w:r w:rsidRPr="4D00397D">
        <w:rPr>
          <w:rFonts w:eastAsia="Arial" w:cs="Arial"/>
          <w:lang w:val="en-GB"/>
        </w:rPr>
        <w:t>Velky</w:t>
      </w:r>
      <w:proofErr w:type="spellEnd"/>
      <w:r w:rsidRPr="4D00397D">
        <w:rPr>
          <w:rFonts w:eastAsia="Arial" w:cs="Arial"/>
          <w:lang w:val="en-GB"/>
        </w:rPr>
        <w:t xml:space="preserve"> Dur – </w:t>
      </w:r>
      <w:proofErr w:type="spellStart"/>
      <w:r w:rsidRPr="4D00397D">
        <w:rPr>
          <w:rFonts w:eastAsia="Arial" w:cs="Arial"/>
          <w:lang w:val="en-GB"/>
        </w:rPr>
        <w:t>Levice</w:t>
      </w:r>
      <w:proofErr w:type="spellEnd"/>
      <w:r w:rsidRPr="4D00397D">
        <w:rPr>
          <w:rFonts w:eastAsia="Arial" w:cs="Arial"/>
          <w:lang w:val="en-GB"/>
        </w:rPr>
        <w:t xml:space="preserve"> This internal line is influenced by a nuclear power plant that is connected to the substation </w:t>
      </w:r>
      <w:proofErr w:type="spellStart"/>
      <w:r w:rsidRPr="4D00397D">
        <w:rPr>
          <w:rFonts w:eastAsia="Arial" w:cs="Arial"/>
          <w:lang w:val="en-GB"/>
        </w:rPr>
        <w:t>Velky</w:t>
      </w:r>
      <w:proofErr w:type="spellEnd"/>
      <w:r w:rsidRPr="4D00397D">
        <w:rPr>
          <w:rFonts w:eastAsia="Arial" w:cs="Arial"/>
          <w:lang w:val="en-GB"/>
        </w:rPr>
        <w:t xml:space="preserve"> Dur and therefore the loading already in base case is high and that leads to the reduction of the capacities if necessary. Grid development department is already working on a proposal how to facilitate this situation.</w:t>
      </w:r>
    </w:p>
    <w:p w14:paraId="5E6329B2" w14:textId="1C9575A4" w:rsidR="00364392" w:rsidRDefault="00364392" w:rsidP="4D00397D">
      <w:pPr>
        <w:spacing w:after="200" w:line="276" w:lineRule="auto"/>
        <w:rPr>
          <w:lang w:val="en-GB"/>
        </w:rPr>
      </w:pPr>
    </w:p>
    <w:p w14:paraId="421D9BE4" w14:textId="04F262F5" w:rsidR="00364392" w:rsidRDefault="00364392" w:rsidP="00364392">
      <w:pPr>
        <w:spacing w:after="200" w:line="276" w:lineRule="auto"/>
        <w:rPr>
          <w:lang w:val="en-GB"/>
        </w:rPr>
      </w:pPr>
    </w:p>
    <w:p w14:paraId="61CAFE69" w14:textId="438EDED5" w:rsidR="00364392" w:rsidRDefault="00364392" w:rsidP="00364392">
      <w:pPr>
        <w:spacing w:after="200" w:line="276" w:lineRule="auto"/>
        <w:rPr>
          <w:lang w:val="en-GB"/>
        </w:rPr>
      </w:pPr>
    </w:p>
    <w:p w14:paraId="5B075F4E" w14:textId="44E00994" w:rsidR="00364392" w:rsidRDefault="00364392" w:rsidP="00364392">
      <w:pPr>
        <w:spacing w:after="200" w:line="276" w:lineRule="auto"/>
        <w:rPr>
          <w:lang w:val="en-GB"/>
        </w:rPr>
      </w:pPr>
    </w:p>
    <w:p w14:paraId="61DC4F3A" w14:textId="5BD84374" w:rsidR="00364392" w:rsidRDefault="00364392" w:rsidP="00364392">
      <w:pPr>
        <w:spacing w:after="200" w:line="276" w:lineRule="auto"/>
        <w:rPr>
          <w:lang w:val="en-GB"/>
        </w:rPr>
      </w:pPr>
    </w:p>
    <w:p w14:paraId="04814B43" w14:textId="3A32DDE2" w:rsidR="00243E3B" w:rsidRDefault="00243E3B">
      <w:pPr>
        <w:spacing w:after="200" w:line="276" w:lineRule="auto"/>
        <w:rPr>
          <w:lang w:val="en-GB" w:eastAsia="nl-NL"/>
        </w:rPr>
      </w:pPr>
    </w:p>
    <w:p w14:paraId="74E2686C" w14:textId="77777777" w:rsidR="00CE7987" w:rsidRDefault="00CE7987">
      <w:pPr>
        <w:spacing w:after="200" w:line="276" w:lineRule="auto"/>
        <w:jc w:val="left"/>
        <w:rPr>
          <w:rFonts w:eastAsiaTheme="minorHAnsi" w:cs="Arial"/>
          <w:caps/>
          <w:color w:val="7F7F7F" w:themeColor="text1" w:themeTint="80"/>
          <w:sz w:val="28"/>
          <w:szCs w:val="22"/>
          <w:lang w:val="en-GB" w:eastAsia="nl-NL"/>
        </w:rPr>
      </w:pPr>
      <w:bookmarkStart w:id="40" w:name="_Toc73696962"/>
      <w:r>
        <w:br w:type="page"/>
      </w:r>
    </w:p>
    <w:p w14:paraId="6256CD16" w14:textId="3723D656" w:rsidR="00364392" w:rsidRDefault="1EE932FB" w:rsidP="00D46052">
      <w:pPr>
        <w:pStyle w:val="Heading1"/>
        <w:numPr>
          <w:ilvl w:val="0"/>
          <w:numId w:val="0"/>
        </w:numPr>
      </w:pPr>
      <w:bookmarkStart w:id="41" w:name="_Toc127525563"/>
      <w:r>
        <w:lastRenderedPageBreak/>
        <w:t>Transelectrica</w:t>
      </w:r>
      <w:bookmarkEnd w:id="40"/>
      <w:bookmarkEnd w:id="41"/>
    </w:p>
    <w:p w14:paraId="7E0407F5" w14:textId="77777777" w:rsidR="007E686B" w:rsidRDefault="007E686B" w:rsidP="007E686B">
      <w:pPr>
        <w:spacing w:after="240"/>
        <w:rPr>
          <w:rFonts w:cs="Arial"/>
        </w:rPr>
      </w:pPr>
      <w:r>
        <w:rPr>
          <w:rFonts w:cs="Arial"/>
        </w:rPr>
        <w:t xml:space="preserve">In 2021, the Romanian Government decided to adopt an Action Plan pursuant to Article 15 of the Regulation (EU) 2019/943, including a linear trajectory for the yearly increase of the minimum capacity made available for cross-zonal trade until 31 December 2025. </w:t>
      </w:r>
    </w:p>
    <w:p w14:paraId="7BB245B9" w14:textId="77777777" w:rsidR="007E686B" w:rsidRDefault="007E686B" w:rsidP="007E686B">
      <w:pPr>
        <w:spacing w:after="240"/>
        <w:rPr>
          <w:rFonts w:cs="Arial"/>
        </w:rPr>
      </w:pPr>
      <w:r>
        <w:rPr>
          <w:rFonts w:cs="Arial"/>
        </w:rPr>
        <w:t>For year 2022</w:t>
      </w:r>
      <w:r w:rsidRPr="00E2157B">
        <w:rPr>
          <w:rFonts w:cs="Arial"/>
        </w:rPr>
        <w:t xml:space="preserve"> </w:t>
      </w:r>
      <w:r>
        <w:rPr>
          <w:rFonts w:cs="Arial"/>
        </w:rPr>
        <w:t xml:space="preserve">the minimum capacity made available for cross-zonal trade on Romania – Hungary border (part of Core CCR) has been 41% from the transmission capacity) according to the Action Plan. For this year though, </w:t>
      </w:r>
      <w:proofErr w:type="spellStart"/>
      <w:r>
        <w:rPr>
          <w:rFonts w:cs="Arial"/>
        </w:rPr>
        <w:t>Transelectrica</w:t>
      </w:r>
      <w:proofErr w:type="spellEnd"/>
      <w:r>
        <w:rPr>
          <w:rFonts w:cs="Arial"/>
        </w:rPr>
        <w:t xml:space="preserve"> was granted a derogation </w:t>
      </w:r>
      <w:r w:rsidRPr="00811A34">
        <w:rPr>
          <w:rFonts w:cs="Arial"/>
        </w:rPr>
        <w:t>on foreseeable grounds for maintaining operational security</w:t>
      </w:r>
      <w:r>
        <w:rPr>
          <w:rFonts w:cs="Arial"/>
        </w:rPr>
        <w:t>, thus the minimum capacity for cross-border trade remains at 33% from the transmission capacity, the same target provided in the Action Plan for the year of 2021.</w:t>
      </w:r>
    </w:p>
    <w:p w14:paraId="0129D700" w14:textId="77777777" w:rsidR="007E686B" w:rsidRDefault="007E686B" w:rsidP="007E686B">
      <w:pPr>
        <w:spacing w:after="240"/>
        <w:rPr>
          <w:rFonts w:cs="Arial"/>
        </w:rPr>
      </w:pPr>
      <w:r>
        <w:rPr>
          <w:rFonts w:cs="Arial"/>
        </w:rPr>
        <w:t>In addition to being part of the</w:t>
      </w:r>
      <w:r w:rsidRPr="009E3F51">
        <w:rPr>
          <w:rFonts w:cs="Arial"/>
        </w:rPr>
        <w:t xml:space="preserve"> Core CCR, </w:t>
      </w:r>
      <w:proofErr w:type="spellStart"/>
      <w:r w:rsidRPr="009E3F51">
        <w:rPr>
          <w:rFonts w:cs="Arial"/>
        </w:rPr>
        <w:t>Transelectrica</w:t>
      </w:r>
      <w:proofErr w:type="spellEnd"/>
      <w:r w:rsidRPr="009E3F51">
        <w:rPr>
          <w:rFonts w:cs="Arial"/>
        </w:rPr>
        <w:t xml:space="preserve"> is also part of SEE CCR with R</w:t>
      </w:r>
      <w:r>
        <w:rPr>
          <w:rFonts w:cs="Arial"/>
        </w:rPr>
        <w:t>O</w:t>
      </w:r>
      <w:r w:rsidRPr="009E3F51">
        <w:rPr>
          <w:rFonts w:cs="Arial"/>
        </w:rPr>
        <w:t xml:space="preserve"> – B</w:t>
      </w:r>
      <w:r>
        <w:rPr>
          <w:rFonts w:cs="Arial"/>
        </w:rPr>
        <w:t>G</w:t>
      </w:r>
      <w:r w:rsidRPr="009E3F51">
        <w:rPr>
          <w:rFonts w:cs="Arial"/>
        </w:rPr>
        <w:t xml:space="preserve"> </w:t>
      </w:r>
      <w:r>
        <w:rPr>
          <w:rFonts w:cs="Arial"/>
        </w:rPr>
        <w:t xml:space="preserve">border having operational processes for Day-ahead capacity calculation since June 2021 and first Intraday capacity calculation since </w:t>
      </w:r>
      <w:r w:rsidRPr="00167E2C">
        <w:rPr>
          <w:rFonts w:cs="Arial"/>
        </w:rPr>
        <w:t xml:space="preserve">October 2021. </w:t>
      </w:r>
      <w:r>
        <w:rPr>
          <w:rFonts w:cs="Arial"/>
        </w:rPr>
        <w:t>Moreover, there are three non-EU borders for which there is no coordinated capacity calculation.</w:t>
      </w:r>
    </w:p>
    <w:p w14:paraId="3D29DA2A" w14:textId="77777777" w:rsidR="007E686B" w:rsidRPr="00B145DB" w:rsidRDefault="007E686B" w:rsidP="007E686B">
      <w:pPr>
        <w:spacing w:after="240"/>
        <w:rPr>
          <w:rFonts w:cs="Arial"/>
        </w:rPr>
      </w:pPr>
      <w:r>
        <w:rPr>
          <w:rFonts w:cs="Arial"/>
        </w:rPr>
        <w:t xml:space="preserve">Regarding the capacity calculation process, the Core DA CCM allows TSOs to </w:t>
      </w:r>
      <w:r w:rsidRPr="00231F5F">
        <w:t>correct cross-zonal capacity for reasons of operational security during the validation process indivi</w:t>
      </w:r>
      <w:r>
        <w:t xml:space="preserve">dually and in a coordinated way according to Article 20 (1). Article 20(5) states that </w:t>
      </w:r>
      <w:r w:rsidRPr="00B145DB">
        <w:rPr>
          <w:i/>
        </w:rPr>
        <w:t xml:space="preserve">“each Core TSO shall validate and have the right to decrease the </w:t>
      </w:r>
      <m:oMath>
        <m:r>
          <w:rPr>
            <w:rFonts w:ascii="Cambria Math" w:hAnsi="Cambria Math"/>
          </w:rPr>
          <m:t>RAM</m:t>
        </m:r>
      </m:oMath>
      <w:r w:rsidRPr="00B145DB">
        <w:rPr>
          <w:i/>
        </w:rPr>
        <w:t xml:space="preserve"> for reasons of operational security during the individual validation. The adjustment due to individual validation is called ‘individual validation adjustment’ (</w:t>
      </w:r>
      <m:oMath>
        <m:r>
          <w:rPr>
            <w:rFonts w:ascii="Cambria Math" w:hAnsi="Cambria Math"/>
          </w:rPr>
          <m:t>IVA)</m:t>
        </m:r>
      </m:oMath>
      <w:r w:rsidRPr="00B145DB">
        <w:rPr>
          <w:i/>
        </w:rPr>
        <w:t xml:space="preserve"> and it shall have a positive value, i.e. it may only reduce the </w:t>
      </w:r>
      <m:oMath>
        <m:r>
          <w:rPr>
            <w:rFonts w:ascii="Cambria Math" w:hAnsi="Cambria Math"/>
          </w:rPr>
          <m:t>RAM</m:t>
        </m:r>
      </m:oMath>
      <w:r w:rsidRPr="00B145DB">
        <w:rPr>
          <w:i/>
        </w:rPr>
        <w:t xml:space="preserve">. </w:t>
      </w:r>
      <m:oMath>
        <m:r>
          <w:rPr>
            <w:rFonts w:ascii="Cambria Math" w:hAnsi="Cambria Math"/>
          </w:rPr>
          <m:t>IVA</m:t>
        </m:r>
      </m:oMath>
      <w:r w:rsidRPr="00B145DB">
        <w:rPr>
          <w:i/>
        </w:rPr>
        <w:t xml:space="preserve"> may reduce the </w:t>
      </w:r>
      <m:oMath>
        <m:r>
          <w:rPr>
            <w:rFonts w:ascii="Cambria Math" w:hAnsi="Cambria Math"/>
          </w:rPr>
          <m:t>RAM</m:t>
        </m:r>
      </m:oMath>
      <w:r w:rsidRPr="00B145DB">
        <w:rPr>
          <w:i/>
        </w:rPr>
        <w:t xml:space="preserve"> only to the minimum degree that is needed to ensure operational security considering all expected available costly and non-costly R</w:t>
      </w:r>
      <w:r>
        <w:rPr>
          <w:i/>
        </w:rPr>
        <w:t>A</w:t>
      </w:r>
      <w:r w:rsidRPr="00B145DB">
        <w:rPr>
          <w:i/>
        </w:rPr>
        <w:t>s”</w:t>
      </w:r>
      <w:r>
        <w:rPr>
          <w:i/>
        </w:rPr>
        <w:t>.</w:t>
      </w:r>
    </w:p>
    <w:p w14:paraId="09A35BD2" w14:textId="77777777" w:rsidR="007E686B" w:rsidRPr="00C35D3A" w:rsidRDefault="007E686B" w:rsidP="00DA3BAD">
      <w:pPr>
        <w:pStyle w:val="ListParagraph"/>
        <w:numPr>
          <w:ilvl w:val="0"/>
          <w:numId w:val="29"/>
        </w:numPr>
      </w:pPr>
      <w:r>
        <w:rPr>
          <w:rFonts w:eastAsia="Arial"/>
        </w:rPr>
        <w:t>For the period 20221001 – 20221231</w:t>
      </w:r>
      <w:r w:rsidRPr="00C35D3A">
        <w:rPr>
          <w:rFonts w:eastAsia="Arial"/>
        </w:rPr>
        <w:t xml:space="preserve">, </w:t>
      </w:r>
      <w:proofErr w:type="spellStart"/>
      <w:r w:rsidRPr="00C35D3A">
        <w:rPr>
          <w:rFonts w:eastAsia="Arial"/>
        </w:rPr>
        <w:t>Transelectrica</w:t>
      </w:r>
      <w:proofErr w:type="spellEnd"/>
      <w:r w:rsidRPr="00C35D3A">
        <w:rPr>
          <w:rFonts w:eastAsia="Arial"/>
        </w:rPr>
        <w:t xml:space="preserve"> applied an Individual Validation Adjustment (IVA) on the CNEs mentioned in Figure 1. In this graph the average IVA per CNE is represented for the timestamps where reductions were applied</w:t>
      </w:r>
      <w:r>
        <w:rPr>
          <w:rFonts w:eastAsia="Arial"/>
        </w:rPr>
        <w:t>.</w:t>
      </w:r>
    </w:p>
    <w:p w14:paraId="7DEE3262" w14:textId="792D89A4" w:rsidR="00364392" w:rsidRDefault="007E686B" w:rsidP="00364392">
      <w:pPr>
        <w:rPr>
          <w:lang w:val="en-GB" w:eastAsia="nl-NL"/>
        </w:rPr>
      </w:pPr>
      <w:r>
        <w:rPr>
          <w:noProof/>
          <w:color w:val="FF0000"/>
          <w:lang w:val="en-GB" w:eastAsia="en-GB"/>
        </w:rPr>
        <w:drawing>
          <wp:inline distT="0" distB="0" distL="0" distR="0" wp14:anchorId="63065CE6" wp14:editId="6E9914C0">
            <wp:extent cx="5904230" cy="2866801"/>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4230" cy="2866801"/>
                    </a:xfrm>
                    <a:prstGeom prst="rect">
                      <a:avLst/>
                    </a:prstGeom>
                    <a:noFill/>
                  </pic:spPr>
                </pic:pic>
              </a:graphicData>
            </a:graphic>
          </wp:inline>
        </w:drawing>
      </w:r>
    </w:p>
    <w:p w14:paraId="7793D2AC" w14:textId="77777777" w:rsidR="007E686B" w:rsidRPr="00C35D3A" w:rsidRDefault="007E686B" w:rsidP="007E686B">
      <w:pPr>
        <w:spacing w:line="26" w:lineRule="atLeast"/>
        <w:jc w:val="center"/>
        <w:rPr>
          <w:i/>
          <w:color w:val="FF0000"/>
          <w:sz w:val="18"/>
          <w:szCs w:val="18"/>
          <w:lang w:val="en-GB" w:eastAsia="nl-NL"/>
        </w:rPr>
      </w:pPr>
      <w:r w:rsidRPr="00A86A33">
        <w:rPr>
          <w:i/>
          <w:sz w:val="18"/>
          <w:szCs w:val="18"/>
          <w:lang w:val="en-GB" w:eastAsia="nl-NL"/>
        </w:rPr>
        <w:t xml:space="preserve">Figure 1. Average IVA applied per CNE during the reported </w:t>
      </w:r>
      <w:proofErr w:type="gramStart"/>
      <w:r w:rsidRPr="00A86A33">
        <w:rPr>
          <w:i/>
          <w:sz w:val="18"/>
          <w:szCs w:val="18"/>
          <w:lang w:val="en-GB" w:eastAsia="nl-NL"/>
        </w:rPr>
        <w:t>period</w:t>
      </w:r>
      <w:proofErr w:type="gramEnd"/>
    </w:p>
    <w:p w14:paraId="197401F7" w14:textId="127C1A6E" w:rsidR="00364392" w:rsidRDefault="00364392" w:rsidP="00364392">
      <w:pPr>
        <w:rPr>
          <w:lang w:val="en-GB" w:eastAsia="nl-NL"/>
        </w:rPr>
      </w:pPr>
    </w:p>
    <w:p w14:paraId="7D0612EE" w14:textId="77777777" w:rsidR="007E686B" w:rsidRDefault="007E686B" w:rsidP="00364392">
      <w:pPr>
        <w:rPr>
          <w:lang w:val="en-GB" w:eastAsia="nl-NL"/>
        </w:rPr>
      </w:pPr>
    </w:p>
    <w:p w14:paraId="338D611B" w14:textId="51D3239F" w:rsidR="007E686B" w:rsidRDefault="007E686B" w:rsidP="00364392">
      <w:pPr>
        <w:rPr>
          <w:lang w:val="en-GB" w:eastAsia="nl-NL"/>
        </w:rPr>
      </w:pPr>
      <w:r>
        <w:rPr>
          <w:noProof/>
          <w:color w:val="FF0000"/>
          <w:lang w:val="en-GB" w:eastAsia="en-GB"/>
        </w:rPr>
        <w:lastRenderedPageBreak/>
        <w:drawing>
          <wp:inline distT="0" distB="0" distL="0" distR="0" wp14:anchorId="2C0A6A4C" wp14:editId="3DE40C8A">
            <wp:extent cx="5904230" cy="2868295"/>
            <wp:effectExtent l="0" t="0" r="127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4230" cy="2868295"/>
                    </a:xfrm>
                    <a:prstGeom prst="rect">
                      <a:avLst/>
                    </a:prstGeom>
                    <a:noFill/>
                  </pic:spPr>
                </pic:pic>
              </a:graphicData>
            </a:graphic>
          </wp:inline>
        </w:drawing>
      </w:r>
    </w:p>
    <w:p w14:paraId="43E08230" w14:textId="77777777" w:rsidR="007E686B" w:rsidRPr="00A86A33" w:rsidRDefault="007E686B" w:rsidP="007E686B">
      <w:pPr>
        <w:spacing w:line="26" w:lineRule="atLeast"/>
        <w:jc w:val="center"/>
        <w:rPr>
          <w:i/>
          <w:sz w:val="18"/>
          <w:szCs w:val="18"/>
          <w:lang w:val="en-GB" w:eastAsia="nl-NL"/>
        </w:rPr>
      </w:pPr>
      <w:r w:rsidRPr="00A86A33">
        <w:rPr>
          <w:i/>
          <w:sz w:val="18"/>
          <w:szCs w:val="18"/>
          <w:lang w:val="en-GB" w:eastAsia="nl-NL"/>
        </w:rPr>
        <w:t>Figure 2. Percentage of total IVA applications per CNE during the reported period</w:t>
      </w:r>
    </w:p>
    <w:p w14:paraId="3E0E9C31" w14:textId="518AE069" w:rsidR="00364392" w:rsidRDefault="00364392" w:rsidP="00364392">
      <w:pPr>
        <w:rPr>
          <w:lang w:val="en-GB" w:eastAsia="nl-NL"/>
        </w:rPr>
      </w:pPr>
    </w:p>
    <w:p w14:paraId="56F56579" w14:textId="77777777" w:rsidR="007E686B" w:rsidRDefault="007E686B" w:rsidP="00DA3BAD">
      <w:pPr>
        <w:pStyle w:val="ListParagraph"/>
        <w:numPr>
          <w:ilvl w:val="0"/>
          <w:numId w:val="25"/>
        </w:numPr>
        <w:rPr>
          <w:lang w:eastAsia="nl-NL"/>
        </w:rPr>
      </w:pPr>
      <w:r>
        <w:rPr>
          <w:lang w:eastAsia="nl-NL"/>
        </w:rPr>
        <w:t xml:space="preserve">General measures to avoid cross-zonal capacity reductions in the future, as per Art. 20(14)(b) of DA </w:t>
      </w:r>
      <w:proofErr w:type="gramStart"/>
      <w:r>
        <w:rPr>
          <w:lang w:eastAsia="nl-NL"/>
        </w:rPr>
        <w:t>CCM;</w:t>
      </w:r>
      <w:proofErr w:type="gramEnd"/>
    </w:p>
    <w:p w14:paraId="1F42AC46" w14:textId="77777777" w:rsidR="007E686B" w:rsidRDefault="007E686B" w:rsidP="00DA3BAD">
      <w:pPr>
        <w:pStyle w:val="ListParagraph"/>
        <w:numPr>
          <w:ilvl w:val="0"/>
          <w:numId w:val="25"/>
        </w:numPr>
        <w:rPr>
          <w:lang w:eastAsia="nl-NL"/>
        </w:rPr>
      </w:pPr>
      <w:r>
        <w:rPr>
          <w:lang w:eastAsia="nl-NL"/>
        </w:rPr>
        <w:t>Detailed report and action plan describing how such deviations are expected to be alleviated and solved in the future.</w:t>
      </w:r>
    </w:p>
    <w:p w14:paraId="5BD7C0AF" w14:textId="77777777" w:rsidR="007E686B" w:rsidRDefault="007E686B" w:rsidP="007E686B">
      <w:pPr>
        <w:pStyle w:val="ListParagraph"/>
        <w:numPr>
          <w:ilvl w:val="0"/>
          <w:numId w:val="0"/>
        </w:numPr>
        <w:ind w:left="720"/>
        <w:rPr>
          <w:lang w:eastAsia="nl-NL"/>
        </w:rPr>
      </w:pPr>
    </w:p>
    <w:p w14:paraId="7F07EFCF" w14:textId="77777777" w:rsidR="007E686B" w:rsidRPr="00A2139D" w:rsidRDefault="007E686B" w:rsidP="00DA3BAD">
      <w:pPr>
        <w:pStyle w:val="ListParagraph"/>
        <w:widowControl w:val="0"/>
        <w:numPr>
          <w:ilvl w:val="0"/>
          <w:numId w:val="30"/>
        </w:numPr>
        <w:spacing w:after="60"/>
        <w:ind w:left="426" w:firstLine="0"/>
        <w:rPr>
          <w:b/>
          <w:bCs w:val="0"/>
          <w:i/>
          <w:lang w:eastAsia="nl-NL"/>
        </w:rPr>
      </w:pPr>
      <w:r w:rsidRPr="00A2139D">
        <w:rPr>
          <w:b/>
          <w:bCs w:val="0"/>
          <w:i/>
          <w:lang w:eastAsia="nl-NL"/>
        </w:rPr>
        <w:t>Development of the transmission grid</w:t>
      </w:r>
    </w:p>
    <w:p w14:paraId="6E87CA2A" w14:textId="77777777" w:rsidR="007E686B" w:rsidRPr="008354EE" w:rsidRDefault="007E686B" w:rsidP="007E686B">
      <w:pPr>
        <w:pStyle w:val="ListParagraph"/>
        <w:widowControl w:val="0"/>
        <w:numPr>
          <w:ilvl w:val="0"/>
          <w:numId w:val="0"/>
        </w:numPr>
        <w:spacing w:after="60"/>
        <w:ind w:firstLine="720"/>
        <w:rPr>
          <w:rFonts w:cstheme="minorBidi"/>
          <w:bCs w:val="0"/>
          <w:szCs w:val="20"/>
          <w:lang w:eastAsia="nl-NL"/>
        </w:rPr>
      </w:pPr>
      <w:r w:rsidRPr="008354EE">
        <w:rPr>
          <w:rFonts w:cstheme="minorBidi"/>
          <w:bCs w:val="0"/>
          <w:szCs w:val="20"/>
          <w:lang w:eastAsia="nl-NL"/>
        </w:rPr>
        <w:t xml:space="preserve">Most of the cases with IVA applications are related to 220 kV critical network elements located in the southwest part of the country. The following measures are foreseen according to the National Action plan </w:t>
      </w:r>
      <w:proofErr w:type="gramStart"/>
      <w:r w:rsidRPr="008354EE">
        <w:rPr>
          <w:rFonts w:cstheme="minorBidi"/>
          <w:bCs w:val="0"/>
          <w:szCs w:val="20"/>
          <w:lang w:eastAsia="nl-NL"/>
        </w:rPr>
        <w:t>in order to</w:t>
      </w:r>
      <w:proofErr w:type="gramEnd"/>
      <w:r w:rsidRPr="008354EE">
        <w:rPr>
          <w:rFonts w:cstheme="minorBidi"/>
          <w:bCs w:val="0"/>
          <w:szCs w:val="20"/>
          <w:lang w:eastAsia="nl-NL"/>
        </w:rPr>
        <w:t xml:space="preserve"> increase the remaining available margin of these elements:</w:t>
      </w:r>
    </w:p>
    <w:p w14:paraId="6A6391BC" w14:textId="77777777" w:rsidR="007E686B" w:rsidRPr="00F90B27" w:rsidRDefault="007E686B" w:rsidP="00DA3BAD">
      <w:pPr>
        <w:pStyle w:val="ListParagraph"/>
        <w:widowControl w:val="0"/>
        <w:numPr>
          <w:ilvl w:val="0"/>
          <w:numId w:val="32"/>
        </w:numPr>
        <w:spacing w:after="60"/>
        <w:rPr>
          <w:rFonts w:cstheme="minorBidi"/>
          <w:bCs w:val="0"/>
          <w:szCs w:val="20"/>
          <w:lang w:eastAsia="nl-NL"/>
        </w:rPr>
      </w:pPr>
      <w:r w:rsidRPr="00F90B27">
        <w:rPr>
          <w:rFonts w:cstheme="minorBidi"/>
          <w:bCs w:val="0"/>
          <w:szCs w:val="20"/>
          <w:lang w:eastAsia="nl-NL"/>
        </w:rPr>
        <w:t xml:space="preserve">New 400 kV OHL </w:t>
      </w:r>
      <w:proofErr w:type="spellStart"/>
      <w:r w:rsidRPr="00F90B27">
        <w:rPr>
          <w:rFonts w:cstheme="minorBidi"/>
          <w:bCs w:val="0"/>
          <w:szCs w:val="20"/>
          <w:lang w:eastAsia="nl-NL"/>
        </w:rPr>
        <w:t>Porțile</w:t>
      </w:r>
      <w:proofErr w:type="spellEnd"/>
      <w:r w:rsidRPr="00F90B27">
        <w:rPr>
          <w:rFonts w:cstheme="minorBidi"/>
          <w:bCs w:val="0"/>
          <w:szCs w:val="20"/>
          <w:lang w:eastAsia="nl-NL"/>
        </w:rPr>
        <w:t xml:space="preserve"> de </w:t>
      </w:r>
      <w:proofErr w:type="spellStart"/>
      <w:r w:rsidRPr="00F90B27">
        <w:rPr>
          <w:rFonts w:cstheme="minorBidi"/>
          <w:bCs w:val="0"/>
          <w:szCs w:val="20"/>
          <w:lang w:eastAsia="nl-NL"/>
        </w:rPr>
        <w:t>Fier</w:t>
      </w:r>
      <w:proofErr w:type="spellEnd"/>
      <w:r w:rsidRPr="00F90B27">
        <w:rPr>
          <w:rFonts w:cstheme="minorBidi"/>
          <w:bCs w:val="0"/>
          <w:szCs w:val="20"/>
          <w:lang w:eastAsia="nl-NL"/>
        </w:rPr>
        <w:t xml:space="preserve"> – </w:t>
      </w:r>
      <w:proofErr w:type="spellStart"/>
      <w:r w:rsidRPr="00F90B27">
        <w:rPr>
          <w:rFonts w:cstheme="minorBidi"/>
          <w:bCs w:val="0"/>
          <w:szCs w:val="20"/>
          <w:lang w:eastAsia="nl-NL"/>
        </w:rPr>
        <w:t>Reșița</w:t>
      </w:r>
      <w:proofErr w:type="spellEnd"/>
      <w:r w:rsidRPr="00F90B27">
        <w:rPr>
          <w:rFonts w:cstheme="minorBidi"/>
          <w:bCs w:val="0"/>
          <w:szCs w:val="20"/>
          <w:lang w:eastAsia="nl-NL"/>
        </w:rPr>
        <w:t xml:space="preserve"> planned for </w:t>
      </w:r>
      <w:proofErr w:type="gramStart"/>
      <w:r w:rsidRPr="00F90B27">
        <w:rPr>
          <w:rFonts w:cstheme="minorBidi"/>
          <w:bCs w:val="0"/>
          <w:szCs w:val="20"/>
          <w:lang w:eastAsia="nl-NL"/>
        </w:rPr>
        <w:t>2024;</w:t>
      </w:r>
      <w:proofErr w:type="gramEnd"/>
    </w:p>
    <w:p w14:paraId="08DAC978" w14:textId="77777777" w:rsidR="007E686B" w:rsidRPr="00F90B27" w:rsidRDefault="007E686B" w:rsidP="00DA3BAD">
      <w:pPr>
        <w:pStyle w:val="ListParagraph"/>
        <w:widowControl w:val="0"/>
        <w:numPr>
          <w:ilvl w:val="0"/>
          <w:numId w:val="32"/>
        </w:numPr>
        <w:spacing w:after="60"/>
        <w:rPr>
          <w:rFonts w:cstheme="minorBidi"/>
          <w:bCs w:val="0"/>
          <w:szCs w:val="20"/>
          <w:lang w:eastAsia="nl-NL"/>
        </w:rPr>
      </w:pPr>
      <w:r w:rsidRPr="00F90B27">
        <w:rPr>
          <w:rFonts w:cstheme="minorBidi"/>
          <w:bCs w:val="0"/>
          <w:szCs w:val="20"/>
          <w:lang w:eastAsia="nl-NL"/>
        </w:rPr>
        <w:t xml:space="preserve">OHL 400 kV </w:t>
      </w:r>
      <w:proofErr w:type="spellStart"/>
      <w:r w:rsidRPr="00F90B27">
        <w:rPr>
          <w:rFonts w:cstheme="minorBidi"/>
          <w:bCs w:val="0"/>
          <w:szCs w:val="20"/>
          <w:lang w:eastAsia="nl-NL"/>
        </w:rPr>
        <w:t>Reșiț</w:t>
      </w:r>
      <w:r w:rsidRPr="00F90B27">
        <w:rPr>
          <w:rFonts w:cstheme="minorBidi"/>
          <w:szCs w:val="20"/>
          <w:lang w:eastAsia="nl-NL"/>
        </w:rPr>
        <w:t>a</w:t>
      </w:r>
      <w:proofErr w:type="spellEnd"/>
      <w:r w:rsidRPr="00F90B27">
        <w:rPr>
          <w:rFonts w:cstheme="minorBidi"/>
          <w:szCs w:val="20"/>
          <w:lang w:eastAsia="nl-NL"/>
        </w:rPr>
        <w:t xml:space="preserve"> – </w:t>
      </w:r>
      <w:proofErr w:type="spellStart"/>
      <w:r w:rsidRPr="00F90B27">
        <w:rPr>
          <w:rFonts w:cstheme="minorBidi"/>
          <w:szCs w:val="20"/>
          <w:lang w:eastAsia="nl-NL"/>
        </w:rPr>
        <w:t>Timișoara</w:t>
      </w:r>
      <w:proofErr w:type="spellEnd"/>
      <w:r w:rsidRPr="00F90B27">
        <w:rPr>
          <w:rFonts w:cstheme="minorBidi"/>
          <w:szCs w:val="20"/>
          <w:lang w:eastAsia="nl-NL"/>
        </w:rPr>
        <w:t xml:space="preserve"> – </w:t>
      </w:r>
      <w:proofErr w:type="spellStart"/>
      <w:r w:rsidRPr="00F90B27">
        <w:rPr>
          <w:rFonts w:cstheme="minorBidi"/>
          <w:szCs w:val="20"/>
          <w:lang w:eastAsia="nl-NL"/>
        </w:rPr>
        <w:t>Săcălaz</w:t>
      </w:r>
      <w:proofErr w:type="spellEnd"/>
      <w:r w:rsidRPr="00F90B27">
        <w:rPr>
          <w:rFonts w:cstheme="minorBidi"/>
          <w:szCs w:val="20"/>
          <w:lang w:eastAsia="nl-NL"/>
        </w:rPr>
        <w:t xml:space="preserve"> </w:t>
      </w:r>
      <w:proofErr w:type="spellStart"/>
      <w:r w:rsidRPr="00F90B27">
        <w:rPr>
          <w:rFonts w:cstheme="minorBidi"/>
          <w:szCs w:val="20"/>
          <w:lang w:eastAsia="nl-NL"/>
        </w:rPr>
        <w:t>d.c.</w:t>
      </w:r>
      <w:proofErr w:type="spellEnd"/>
      <w:r w:rsidRPr="00F90B27">
        <w:rPr>
          <w:rFonts w:cstheme="minorBidi"/>
          <w:szCs w:val="20"/>
          <w:lang w:eastAsia="nl-NL"/>
        </w:rPr>
        <w:t xml:space="preserve"> planned for </w:t>
      </w:r>
      <w:proofErr w:type="gramStart"/>
      <w:r w:rsidRPr="00F90B27">
        <w:rPr>
          <w:rFonts w:cstheme="minorBidi"/>
          <w:szCs w:val="20"/>
          <w:lang w:eastAsia="nl-NL"/>
        </w:rPr>
        <w:t>2025;</w:t>
      </w:r>
      <w:proofErr w:type="gramEnd"/>
    </w:p>
    <w:p w14:paraId="4C6FB0D9" w14:textId="77777777" w:rsidR="007E686B" w:rsidRPr="00F90B27" w:rsidRDefault="007E686B" w:rsidP="00DA3BAD">
      <w:pPr>
        <w:pStyle w:val="ListParagraph"/>
        <w:widowControl w:val="0"/>
        <w:numPr>
          <w:ilvl w:val="0"/>
          <w:numId w:val="32"/>
        </w:numPr>
        <w:spacing w:after="60"/>
        <w:rPr>
          <w:rFonts w:cstheme="minorBidi"/>
          <w:bCs w:val="0"/>
          <w:szCs w:val="20"/>
          <w:lang w:eastAsia="nl-NL"/>
        </w:rPr>
      </w:pPr>
      <w:r w:rsidRPr="00F90B27">
        <w:rPr>
          <w:rFonts w:cstheme="minorBidi"/>
          <w:bCs w:val="0"/>
          <w:szCs w:val="20"/>
          <w:lang w:eastAsia="nl-NL"/>
        </w:rPr>
        <w:t xml:space="preserve">OHL 400 kV </w:t>
      </w:r>
      <w:proofErr w:type="spellStart"/>
      <w:r w:rsidRPr="00F90B27">
        <w:rPr>
          <w:rFonts w:cstheme="minorBidi"/>
          <w:bCs w:val="0"/>
          <w:szCs w:val="20"/>
          <w:lang w:eastAsia="nl-NL"/>
        </w:rPr>
        <w:t>Timișoara</w:t>
      </w:r>
      <w:proofErr w:type="spellEnd"/>
      <w:r w:rsidRPr="00F90B27">
        <w:rPr>
          <w:rFonts w:cstheme="minorBidi"/>
          <w:bCs w:val="0"/>
          <w:szCs w:val="20"/>
          <w:lang w:eastAsia="nl-NL"/>
        </w:rPr>
        <w:t xml:space="preserve"> – </w:t>
      </w:r>
      <w:proofErr w:type="spellStart"/>
      <w:r w:rsidRPr="00F90B27">
        <w:rPr>
          <w:rFonts w:cstheme="minorBidi"/>
          <w:bCs w:val="0"/>
          <w:szCs w:val="20"/>
          <w:lang w:eastAsia="nl-NL"/>
        </w:rPr>
        <w:t>Săcălaz</w:t>
      </w:r>
      <w:proofErr w:type="spellEnd"/>
      <w:r w:rsidRPr="00F90B27">
        <w:rPr>
          <w:rFonts w:cstheme="minorBidi"/>
          <w:bCs w:val="0"/>
          <w:szCs w:val="20"/>
          <w:lang w:eastAsia="nl-NL"/>
        </w:rPr>
        <w:t xml:space="preserve"> – Arad </w:t>
      </w:r>
      <w:proofErr w:type="spellStart"/>
      <w:r w:rsidRPr="00F90B27">
        <w:rPr>
          <w:rFonts w:cstheme="minorBidi"/>
          <w:bCs w:val="0"/>
          <w:szCs w:val="20"/>
          <w:lang w:eastAsia="nl-NL"/>
        </w:rPr>
        <w:t>d.c.</w:t>
      </w:r>
      <w:proofErr w:type="spellEnd"/>
      <w:r w:rsidRPr="00F90B27">
        <w:rPr>
          <w:rFonts w:cstheme="minorBidi"/>
          <w:bCs w:val="0"/>
          <w:szCs w:val="20"/>
          <w:lang w:eastAsia="nl-NL"/>
        </w:rPr>
        <w:t xml:space="preserve"> planned for </w:t>
      </w:r>
      <w:proofErr w:type="gramStart"/>
      <w:r w:rsidRPr="00F90B27">
        <w:rPr>
          <w:rFonts w:cstheme="minorBidi"/>
          <w:bCs w:val="0"/>
          <w:szCs w:val="20"/>
          <w:lang w:eastAsia="nl-NL"/>
        </w:rPr>
        <w:t>2027;</w:t>
      </w:r>
      <w:proofErr w:type="gramEnd"/>
    </w:p>
    <w:p w14:paraId="73E04DC5" w14:textId="77777777" w:rsidR="007E686B" w:rsidRPr="00533096" w:rsidRDefault="007E686B" w:rsidP="00DA3BAD">
      <w:pPr>
        <w:pStyle w:val="ListParagraph"/>
        <w:widowControl w:val="0"/>
        <w:numPr>
          <w:ilvl w:val="0"/>
          <w:numId w:val="32"/>
        </w:numPr>
        <w:spacing w:after="60"/>
        <w:rPr>
          <w:rFonts w:cstheme="minorBidi"/>
          <w:bCs w:val="0"/>
          <w:szCs w:val="20"/>
          <w:lang w:eastAsia="nl-NL"/>
        </w:rPr>
      </w:pPr>
      <w:r w:rsidRPr="00F90B27">
        <w:rPr>
          <w:lang w:eastAsia="nl-NL"/>
        </w:rPr>
        <w:t xml:space="preserve">Increase the transmission capacity for the OHL in the 220 kV axis </w:t>
      </w:r>
      <w:proofErr w:type="spellStart"/>
      <w:r w:rsidRPr="00F90B27">
        <w:rPr>
          <w:lang w:eastAsia="nl-NL"/>
        </w:rPr>
        <w:t>Urechești</w:t>
      </w:r>
      <w:proofErr w:type="spellEnd"/>
      <w:r w:rsidRPr="00F90B27">
        <w:rPr>
          <w:lang w:eastAsia="nl-NL"/>
        </w:rPr>
        <w:t xml:space="preserve"> – </w:t>
      </w:r>
      <w:proofErr w:type="spellStart"/>
      <w:r w:rsidRPr="00F90B27">
        <w:rPr>
          <w:lang w:eastAsia="nl-NL"/>
        </w:rPr>
        <w:t>Târgu</w:t>
      </w:r>
      <w:proofErr w:type="spellEnd"/>
      <w:r w:rsidRPr="00F90B27">
        <w:rPr>
          <w:lang w:eastAsia="nl-NL"/>
        </w:rPr>
        <w:t xml:space="preserve"> Jiu Nord </w:t>
      </w:r>
      <w:r>
        <w:rPr>
          <w:lang w:eastAsia="nl-NL"/>
        </w:rPr>
        <w:t xml:space="preserve">– </w:t>
      </w:r>
      <w:proofErr w:type="spellStart"/>
      <w:r>
        <w:rPr>
          <w:lang w:eastAsia="nl-NL"/>
        </w:rPr>
        <w:t>Paroșeni</w:t>
      </w:r>
      <w:proofErr w:type="spellEnd"/>
      <w:r>
        <w:rPr>
          <w:lang w:eastAsia="nl-NL"/>
        </w:rPr>
        <w:t xml:space="preserve"> – </w:t>
      </w:r>
      <w:proofErr w:type="spellStart"/>
      <w:r>
        <w:rPr>
          <w:lang w:eastAsia="nl-NL"/>
        </w:rPr>
        <w:t>Baru</w:t>
      </w:r>
      <w:proofErr w:type="spellEnd"/>
      <w:r>
        <w:rPr>
          <w:lang w:eastAsia="nl-NL"/>
        </w:rPr>
        <w:t xml:space="preserve"> Mare – </w:t>
      </w:r>
      <w:proofErr w:type="spellStart"/>
      <w:r>
        <w:rPr>
          <w:lang w:eastAsia="nl-NL"/>
        </w:rPr>
        <w:t>Hășdat</w:t>
      </w:r>
      <w:proofErr w:type="spellEnd"/>
      <w:r>
        <w:rPr>
          <w:lang w:eastAsia="nl-NL"/>
        </w:rPr>
        <w:t xml:space="preserve"> planned for </w:t>
      </w:r>
      <w:proofErr w:type="gramStart"/>
      <w:r>
        <w:rPr>
          <w:lang w:eastAsia="nl-NL"/>
        </w:rPr>
        <w:t>2028;</w:t>
      </w:r>
      <w:proofErr w:type="gramEnd"/>
    </w:p>
    <w:p w14:paraId="7F146FB4" w14:textId="77777777" w:rsidR="007E686B" w:rsidRPr="00F90B27" w:rsidRDefault="007E686B" w:rsidP="00DA3BAD">
      <w:pPr>
        <w:pStyle w:val="ListParagraph"/>
        <w:widowControl w:val="0"/>
        <w:numPr>
          <w:ilvl w:val="0"/>
          <w:numId w:val="32"/>
        </w:numPr>
        <w:spacing w:after="60"/>
        <w:rPr>
          <w:rFonts w:cstheme="minorBidi"/>
          <w:bCs w:val="0"/>
          <w:szCs w:val="20"/>
          <w:lang w:eastAsia="nl-NL"/>
        </w:rPr>
      </w:pPr>
      <w:r w:rsidRPr="00F90B27">
        <w:rPr>
          <w:rFonts w:cstheme="minorBidi"/>
          <w:bCs w:val="0"/>
          <w:szCs w:val="20"/>
          <w:lang w:eastAsia="nl-NL"/>
        </w:rPr>
        <w:t xml:space="preserve">New 400 </w:t>
      </w:r>
      <w:proofErr w:type="spellStart"/>
      <w:r w:rsidRPr="00F90B27">
        <w:rPr>
          <w:rFonts w:cstheme="minorBidi"/>
          <w:bCs w:val="0"/>
          <w:szCs w:val="20"/>
          <w:lang w:eastAsia="nl-NL"/>
        </w:rPr>
        <w:t>Kv</w:t>
      </w:r>
      <w:proofErr w:type="spellEnd"/>
      <w:r>
        <w:rPr>
          <w:rFonts w:cstheme="minorBidi"/>
          <w:bCs w:val="0"/>
          <w:szCs w:val="20"/>
          <w:lang w:eastAsia="nl-NL"/>
        </w:rPr>
        <w:t xml:space="preserve"> </w:t>
      </w:r>
      <w:proofErr w:type="spellStart"/>
      <w:r>
        <w:rPr>
          <w:rFonts w:cstheme="minorBidi"/>
          <w:bCs w:val="0"/>
          <w:szCs w:val="20"/>
          <w:lang w:eastAsia="nl-NL"/>
        </w:rPr>
        <w:t>tieline</w:t>
      </w:r>
      <w:proofErr w:type="spellEnd"/>
      <w:r>
        <w:rPr>
          <w:rFonts w:cstheme="minorBidi"/>
          <w:bCs w:val="0"/>
          <w:szCs w:val="20"/>
          <w:lang w:eastAsia="nl-NL"/>
        </w:rPr>
        <w:t xml:space="preserve"> Romania – Rep. Moldova planned for 2030.</w:t>
      </w:r>
    </w:p>
    <w:p w14:paraId="4E0E5762" w14:textId="77777777" w:rsidR="007E686B" w:rsidRPr="008354EE" w:rsidRDefault="007E686B" w:rsidP="007E686B">
      <w:pPr>
        <w:pStyle w:val="ListParagraph"/>
        <w:widowControl w:val="0"/>
        <w:numPr>
          <w:ilvl w:val="0"/>
          <w:numId w:val="0"/>
        </w:numPr>
        <w:spacing w:after="60"/>
        <w:ind w:left="720"/>
        <w:rPr>
          <w:rFonts w:cstheme="minorBidi"/>
          <w:bCs w:val="0"/>
          <w:szCs w:val="20"/>
          <w:lang w:eastAsia="nl-NL"/>
        </w:rPr>
      </w:pPr>
    </w:p>
    <w:p w14:paraId="173B2258" w14:textId="77777777" w:rsidR="007E686B" w:rsidRPr="00A2139D" w:rsidRDefault="007E686B" w:rsidP="00DA3BAD">
      <w:pPr>
        <w:pStyle w:val="ListParagraph"/>
        <w:widowControl w:val="0"/>
        <w:numPr>
          <w:ilvl w:val="0"/>
          <w:numId w:val="30"/>
        </w:numPr>
        <w:spacing w:after="60"/>
        <w:ind w:left="425" w:firstLine="0"/>
        <w:rPr>
          <w:b/>
          <w:i/>
        </w:rPr>
      </w:pPr>
      <w:r w:rsidRPr="00A2139D">
        <w:rPr>
          <w:b/>
          <w:i/>
        </w:rPr>
        <w:t xml:space="preserve">Increase the quality of the D2CF CGMs at CCR </w:t>
      </w:r>
      <w:proofErr w:type="gramStart"/>
      <w:r w:rsidRPr="00A2139D">
        <w:rPr>
          <w:b/>
          <w:i/>
        </w:rPr>
        <w:t>level</w:t>
      </w:r>
      <w:proofErr w:type="gramEnd"/>
    </w:p>
    <w:p w14:paraId="52A15858" w14:textId="77777777" w:rsidR="007E686B" w:rsidRDefault="007E686B" w:rsidP="007E686B">
      <w:pPr>
        <w:pStyle w:val="ListParagraph"/>
        <w:widowControl w:val="0"/>
        <w:numPr>
          <w:ilvl w:val="0"/>
          <w:numId w:val="0"/>
        </w:numPr>
        <w:spacing w:after="60"/>
        <w:ind w:firstLine="709"/>
        <w:rPr>
          <w:bCs w:val="0"/>
        </w:rPr>
      </w:pPr>
      <w:r w:rsidRPr="00BD053D">
        <w:rPr>
          <w:bCs w:val="0"/>
        </w:rPr>
        <w:t>At this moment there is no common D2CF CGMs process to be used for DA CC in all CCRs. Each CCR has its own rules on the IGMs (</w:t>
      </w:r>
      <w:proofErr w:type="gramStart"/>
      <w:r w:rsidRPr="00BD053D">
        <w:rPr>
          <w:bCs w:val="0"/>
        </w:rPr>
        <w:t>e.g.</w:t>
      </w:r>
      <w:proofErr w:type="gramEnd"/>
      <w:r w:rsidRPr="00BD053D">
        <w:rPr>
          <w:bCs w:val="0"/>
        </w:rPr>
        <w:t xml:space="preserve"> D2CF for Core TSOs and DACF for the rest of Continental Europe) and a net position forecast to be used when CGMs are created. </w:t>
      </w:r>
      <w:r w:rsidRPr="001374CD">
        <w:t xml:space="preserve">As there is no common, </w:t>
      </w:r>
      <w:proofErr w:type="gramStart"/>
      <w:r w:rsidRPr="001374CD">
        <w:t>harmonized</w:t>
      </w:r>
      <w:proofErr w:type="gramEnd"/>
      <w:r w:rsidRPr="001374CD">
        <w:t xml:space="preserve"> and reliable net position or exchange forecast yet implemented in Europe, the assumptions taken by each CCR will lead to large uncertainties, potentially high overloads and operational situations where the available remedial action potential (including </w:t>
      </w:r>
      <w:proofErr w:type="spellStart"/>
      <w:r w:rsidRPr="001374CD">
        <w:t>redispatching</w:t>
      </w:r>
      <w:proofErr w:type="spellEnd"/>
      <w:r w:rsidRPr="001374CD">
        <w:t>) is insufficient, thus leading to applying reductions on CNECs.</w:t>
      </w:r>
      <w:r>
        <w:t xml:space="preserve"> </w:t>
      </w:r>
      <w:r w:rsidRPr="00F90B27">
        <w:rPr>
          <w:bCs w:val="0"/>
        </w:rPr>
        <w:t>This situation affects the power flow on the 2</w:t>
      </w:r>
      <w:r>
        <w:rPr>
          <w:bCs w:val="0"/>
        </w:rPr>
        <w:t xml:space="preserve">20 kV critical network elements </w:t>
      </w:r>
      <w:r w:rsidRPr="00A61BB0">
        <w:rPr>
          <w:bCs w:val="0"/>
        </w:rPr>
        <w:t>located</w:t>
      </w:r>
      <w:r w:rsidRPr="00C35D3A">
        <w:rPr>
          <w:bCs w:val="0"/>
        </w:rPr>
        <w:t xml:space="preserve"> especially </w:t>
      </w:r>
      <w:r w:rsidRPr="00A61BB0">
        <w:rPr>
          <w:bCs w:val="0"/>
        </w:rPr>
        <w:t>in the southwest part of the country</w:t>
      </w:r>
      <w:r w:rsidRPr="00F90B27">
        <w:rPr>
          <w:bCs w:val="0"/>
        </w:rPr>
        <w:t>, heavily influenced by the exchanges in the SEE region where DACF files are used for the purpose of D2CF CGMs in Core CCR. A common D2CF CGM process is required for all CCRs in Continental Europe as soon as possible.</w:t>
      </w:r>
    </w:p>
    <w:p w14:paraId="512D86B0" w14:textId="77777777" w:rsidR="007E686B" w:rsidRDefault="007E686B" w:rsidP="007E686B">
      <w:pPr>
        <w:pStyle w:val="ListParagraph"/>
        <w:widowControl w:val="0"/>
        <w:numPr>
          <w:ilvl w:val="0"/>
          <w:numId w:val="0"/>
        </w:numPr>
        <w:spacing w:after="60"/>
        <w:ind w:firstLine="709"/>
        <w:rPr>
          <w:bCs w:val="0"/>
        </w:rPr>
      </w:pPr>
    </w:p>
    <w:p w14:paraId="12C701A9" w14:textId="77777777" w:rsidR="007E686B" w:rsidRPr="00C91EB8" w:rsidRDefault="007E686B" w:rsidP="00DA3BAD">
      <w:pPr>
        <w:pStyle w:val="ListParagraph"/>
        <w:numPr>
          <w:ilvl w:val="0"/>
          <w:numId w:val="31"/>
        </w:numPr>
        <w:spacing w:after="60"/>
        <w:ind w:left="714" w:hanging="357"/>
        <w:rPr>
          <w:b/>
          <w:i/>
        </w:rPr>
      </w:pPr>
      <w:r w:rsidRPr="00C91EB8">
        <w:rPr>
          <w:b/>
          <w:i/>
        </w:rPr>
        <w:t>Implementation of the coordinated validation in the Core CCR</w:t>
      </w:r>
    </w:p>
    <w:p w14:paraId="77977420" w14:textId="77777777" w:rsidR="007E686B" w:rsidRDefault="007E686B" w:rsidP="007E686B">
      <w:pPr>
        <w:ind w:firstLine="720"/>
        <w:rPr>
          <w:lang w:eastAsia="nl-NL"/>
        </w:rPr>
      </w:pPr>
      <w:r w:rsidRPr="00C7737E">
        <w:rPr>
          <w:lang w:eastAsia="nl-NL"/>
        </w:rPr>
        <w:lastRenderedPageBreak/>
        <w:t>Coordinated validation would allow TSOs to use commonly the remedial actions available throughout Core CCR, making use of the most suitable remedial action in order to secure a minimum capacity and reduce the IVA applications.</w:t>
      </w:r>
    </w:p>
    <w:p w14:paraId="084EF7A0" w14:textId="77777777" w:rsidR="007E686B" w:rsidRPr="00C7737E" w:rsidRDefault="007E686B" w:rsidP="007E686B">
      <w:pPr>
        <w:ind w:firstLine="720"/>
        <w:rPr>
          <w:lang w:eastAsia="nl-NL"/>
        </w:rPr>
      </w:pPr>
    </w:p>
    <w:p w14:paraId="587E5C50" w14:textId="77777777" w:rsidR="007E686B" w:rsidRDefault="007E686B" w:rsidP="00DA3BAD">
      <w:pPr>
        <w:pStyle w:val="ListParagraph"/>
        <w:widowControl w:val="0"/>
        <w:numPr>
          <w:ilvl w:val="0"/>
          <w:numId w:val="30"/>
        </w:numPr>
        <w:spacing w:after="60"/>
        <w:ind w:left="426" w:firstLine="0"/>
        <w:rPr>
          <w:b/>
          <w:i/>
          <w:iCs/>
        </w:rPr>
      </w:pPr>
      <w:r>
        <w:rPr>
          <w:b/>
          <w:i/>
          <w:iCs/>
        </w:rPr>
        <w:t>Implementation of regional</w:t>
      </w:r>
      <w:r w:rsidRPr="002C1B7C">
        <w:rPr>
          <w:b/>
          <w:i/>
          <w:iCs/>
        </w:rPr>
        <w:t xml:space="preserve"> coordinated processes for security analysis </w:t>
      </w:r>
    </w:p>
    <w:p w14:paraId="02A842D5" w14:textId="77777777" w:rsidR="007E686B" w:rsidRDefault="007E686B" w:rsidP="007E686B">
      <w:pPr>
        <w:widowControl w:val="0"/>
        <w:ind w:firstLine="720"/>
        <w:rPr>
          <w:rFonts w:eastAsia="Calibri" w:cs="Arial"/>
          <w:lang w:eastAsia="en-GB"/>
        </w:rPr>
      </w:pPr>
      <w:r w:rsidRPr="00285DE7">
        <w:rPr>
          <w:rFonts w:cs="Arial"/>
        </w:rPr>
        <w:t xml:space="preserve">The </w:t>
      </w:r>
      <w:r w:rsidRPr="00285DE7">
        <w:rPr>
          <w:rFonts w:eastAsia="Calibri" w:cs="Arial"/>
          <w:lang w:eastAsia="en-GB"/>
        </w:rPr>
        <w:t xml:space="preserve">Articles 16(4) and 16(8) of the Regulation (EU) 2019/943 refers to the implementation of the </w:t>
      </w:r>
      <w:r>
        <w:rPr>
          <w:rFonts w:eastAsia="Calibri" w:cs="Arial"/>
          <w:lang w:eastAsia="en-GB"/>
        </w:rPr>
        <w:t>coordinated capacity calculation and security analysis at regional level to ensure a minimum capacity available for cross-zonal trade. Though the capacity calculation using flow-based method in Core CCR is now an operational process, it is not enough to</w:t>
      </w:r>
      <w:r w:rsidRPr="00A05CE2">
        <w:t xml:space="preserve"> </w:t>
      </w:r>
      <w:r w:rsidRPr="00A05CE2">
        <w:rPr>
          <w:rFonts w:eastAsia="Calibri" w:cs="Arial"/>
          <w:lang w:eastAsia="en-GB"/>
        </w:rPr>
        <w:t>comply with the minimum available capacity requirements.</w:t>
      </w:r>
      <w:r>
        <w:rPr>
          <w:rFonts w:eastAsia="Calibri" w:cs="Arial"/>
          <w:lang w:eastAsia="en-GB"/>
        </w:rPr>
        <w:t xml:space="preserve"> The r</w:t>
      </w:r>
      <w:r w:rsidRPr="002715D8">
        <w:rPr>
          <w:rFonts w:eastAsia="Calibri" w:cs="Arial"/>
          <w:lang w:eastAsia="en-GB"/>
        </w:rPr>
        <w:t xml:space="preserve">esults of the day-ahead capacity calculation come with a lot of uncertainties without a coordinated security analysis implemented at a regional level before real-time. Not always the internal measures and remedial actions </w:t>
      </w:r>
      <w:r>
        <w:rPr>
          <w:rFonts w:eastAsia="Calibri" w:cs="Arial"/>
          <w:lang w:eastAsia="en-GB"/>
        </w:rPr>
        <w:t xml:space="preserve">estimated as available for day-ahead capacity calculation are available and </w:t>
      </w:r>
      <w:r w:rsidRPr="002715D8">
        <w:rPr>
          <w:rFonts w:eastAsia="Calibri" w:cs="Arial"/>
          <w:lang w:eastAsia="en-GB"/>
        </w:rPr>
        <w:t>enough to maintain the system security</w:t>
      </w:r>
      <w:r>
        <w:rPr>
          <w:rFonts w:eastAsia="Calibri" w:cs="Arial"/>
          <w:lang w:eastAsia="en-GB"/>
        </w:rPr>
        <w:t xml:space="preserve"> in real-time.</w:t>
      </w:r>
    </w:p>
    <w:p w14:paraId="0C1889B9" w14:textId="77777777" w:rsidR="007E686B" w:rsidRDefault="007E686B" w:rsidP="007E686B">
      <w:pPr>
        <w:widowControl w:val="0"/>
        <w:ind w:firstLine="720"/>
        <w:rPr>
          <w:b/>
          <w:i/>
          <w:iCs/>
        </w:rPr>
      </w:pPr>
    </w:p>
    <w:p w14:paraId="2468355C" w14:textId="77777777" w:rsidR="007E686B" w:rsidRDefault="007E686B" w:rsidP="00DA3BAD">
      <w:pPr>
        <w:pStyle w:val="ListParagraph"/>
        <w:widowControl w:val="0"/>
        <w:numPr>
          <w:ilvl w:val="0"/>
          <w:numId w:val="30"/>
        </w:numPr>
        <w:spacing w:after="60"/>
        <w:ind w:left="426" w:firstLine="0"/>
        <w:rPr>
          <w:b/>
          <w:i/>
          <w:iCs/>
        </w:rPr>
      </w:pPr>
      <w:r>
        <w:rPr>
          <w:b/>
          <w:i/>
          <w:iCs/>
        </w:rPr>
        <w:t xml:space="preserve">Implementation of </w:t>
      </w:r>
      <w:proofErr w:type="spellStart"/>
      <w:r w:rsidRPr="00AD7BD0">
        <w:rPr>
          <w:b/>
          <w:i/>
          <w:iCs/>
        </w:rPr>
        <w:t>redispatching</w:t>
      </w:r>
      <w:proofErr w:type="spellEnd"/>
      <w:r w:rsidRPr="00AD7BD0">
        <w:rPr>
          <w:b/>
          <w:i/>
          <w:iCs/>
        </w:rPr>
        <w:t xml:space="preserve"> and countertrading processes implemented at regional level pursuant to Article 35 and 74 of Regulation (EU) 2015/1222.</w:t>
      </w:r>
    </w:p>
    <w:p w14:paraId="4CD3C8E7" w14:textId="77777777" w:rsidR="007E686B" w:rsidRDefault="007E686B" w:rsidP="007E686B">
      <w:pPr>
        <w:widowControl w:val="0"/>
        <w:ind w:firstLine="720"/>
        <w:rPr>
          <w:rFonts w:cs="Arial"/>
        </w:rPr>
      </w:pPr>
      <w:r>
        <w:rPr>
          <w:rFonts w:eastAsia="Calibri" w:cs="Arial"/>
          <w:lang w:eastAsia="de-DE"/>
        </w:rPr>
        <w:t xml:space="preserve">The </w:t>
      </w:r>
      <w:r w:rsidRPr="00AD7BD0">
        <w:rPr>
          <w:rFonts w:eastAsia="Calibri" w:cs="Arial"/>
          <w:lang w:eastAsia="de-DE"/>
        </w:rPr>
        <w:t xml:space="preserve">Article </w:t>
      </w:r>
      <w:r>
        <w:rPr>
          <w:rFonts w:eastAsia="Calibri" w:cs="Arial"/>
          <w:lang w:eastAsia="de-DE"/>
        </w:rPr>
        <w:t xml:space="preserve">16(4) </w:t>
      </w:r>
      <w:r>
        <w:rPr>
          <w:rFonts w:cs="Arial"/>
        </w:rPr>
        <w:t xml:space="preserve">of the Regulation (EU) 2019/943 stated that </w:t>
      </w:r>
      <w:r w:rsidRPr="00AB4A36">
        <w:rPr>
          <w:rFonts w:cs="Arial"/>
        </w:rPr>
        <w:t xml:space="preserve">the </w:t>
      </w:r>
      <w:proofErr w:type="spellStart"/>
      <w:r w:rsidRPr="00AB4A36">
        <w:rPr>
          <w:rFonts w:cs="Arial"/>
        </w:rPr>
        <w:t>redispatching</w:t>
      </w:r>
      <w:proofErr w:type="spellEnd"/>
      <w:r w:rsidRPr="00AB4A36">
        <w:rPr>
          <w:rFonts w:cs="Arial"/>
        </w:rPr>
        <w:t xml:space="preserve"> and countertrading </w:t>
      </w:r>
      <w:r>
        <w:rPr>
          <w:rFonts w:cs="Arial"/>
        </w:rPr>
        <w:t xml:space="preserve">shall be used to maximize the available capacity to reach the minimum capacity provided for in </w:t>
      </w:r>
      <w:r w:rsidRPr="00AD7BD0">
        <w:rPr>
          <w:rFonts w:eastAsia="Calibri" w:cs="Arial"/>
          <w:lang w:eastAsia="de-DE"/>
        </w:rPr>
        <w:t xml:space="preserve">Article </w:t>
      </w:r>
      <w:r>
        <w:rPr>
          <w:rFonts w:eastAsia="Calibri" w:cs="Arial"/>
          <w:lang w:eastAsia="de-DE"/>
        </w:rPr>
        <w:t xml:space="preserve">16(8) </w:t>
      </w:r>
      <w:r>
        <w:rPr>
          <w:rFonts w:cs="Arial"/>
        </w:rPr>
        <w:t xml:space="preserve">of the Regulation (EU) 2019/943. This process shall be coordinated and follow the implementation of cost-sharing methodology. At Core CCR level these processes are under implementation. Because of this </w:t>
      </w:r>
      <w:proofErr w:type="spellStart"/>
      <w:r w:rsidRPr="00C725E4">
        <w:rPr>
          <w:rFonts w:cs="Arial"/>
        </w:rPr>
        <w:t>Transelectrica</w:t>
      </w:r>
      <w:proofErr w:type="spellEnd"/>
      <w:r w:rsidRPr="00C725E4">
        <w:rPr>
          <w:rFonts w:cs="Arial"/>
        </w:rPr>
        <w:t xml:space="preserve"> </w:t>
      </w:r>
      <w:r>
        <w:rPr>
          <w:rFonts w:cs="Arial"/>
        </w:rPr>
        <w:t>applies</w:t>
      </w:r>
      <w:r w:rsidRPr="00C725E4">
        <w:rPr>
          <w:rFonts w:cs="Arial"/>
        </w:rPr>
        <w:t xml:space="preserve"> an individual </w:t>
      </w:r>
      <w:proofErr w:type="spellStart"/>
      <w:r w:rsidRPr="00C725E4">
        <w:rPr>
          <w:rFonts w:cs="Arial"/>
        </w:rPr>
        <w:t>redispatching</w:t>
      </w:r>
      <w:proofErr w:type="spellEnd"/>
      <w:r w:rsidRPr="00C725E4">
        <w:rPr>
          <w:rFonts w:cs="Arial"/>
        </w:rPr>
        <w:t xml:space="preserve"> process aimed at achieving the minimum level of cross-zonal capacity as per </w:t>
      </w:r>
      <w:r>
        <w:rPr>
          <w:rFonts w:cs="Arial"/>
        </w:rPr>
        <w:t xml:space="preserve">national Action Plan. This </w:t>
      </w:r>
      <w:r w:rsidRPr="00C725E4">
        <w:rPr>
          <w:rFonts w:cs="Arial"/>
        </w:rPr>
        <w:t>is not</w:t>
      </w:r>
      <w:r>
        <w:rPr>
          <w:rFonts w:cs="Arial"/>
        </w:rPr>
        <w:t xml:space="preserve"> always</w:t>
      </w:r>
      <w:r w:rsidRPr="00C725E4">
        <w:rPr>
          <w:rFonts w:cs="Arial"/>
        </w:rPr>
        <w:t xml:space="preserve"> feasible</w:t>
      </w:r>
      <w:r>
        <w:rPr>
          <w:rFonts w:cs="Arial"/>
        </w:rPr>
        <w:t xml:space="preserve"> due to the lack of sufficient remedial actions. </w:t>
      </w:r>
    </w:p>
    <w:p w14:paraId="73CF233D" w14:textId="77777777" w:rsidR="007E686B" w:rsidRDefault="007E686B" w:rsidP="007E686B">
      <w:pPr>
        <w:widowControl w:val="0"/>
        <w:ind w:firstLine="720"/>
        <w:rPr>
          <w:rFonts w:cs="Arial"/>
        </w:rPr>
      </w:pPr>
    </w:p>
    <w:p w14:paraId="6C87D118" w14:textId="77777777" w:rsidR="007E686B" w:rsidRPr="002C1B7C" w:rsidRDefault="007E686B" w:rsidP="00DA3BAD">
      <w:pPr>
        <w:pStyle w:val="ListParagraph"/>
        <w:widowControl w:val="0"/>
        <w:numPr>
          <w:ilvl w:val="0"/>
          <w:numId w:val="30"/>
        </w:numPr>
        <w:spacing w:after="60"/>
        <w:ind w:left="709" w:hanging="284"/>
        <w:rPr>
          <w:b/>
          <w:bCs w:val="0"/>
          <w:i/>
          <w:iCs/>
        </w:rPr>
      </w:pPr>
      <w:r>
        <w:rPr>
          <w:b/>
          <w:i/>
          <w:iCs/>
        </w:rPr>
        <w:t>Coordination</w:t>
      </w:r>
      <w:r w:rsidRPr="00544530">
        <w:rPr>
          <w:b/>
          <w:i/>
          <w:iCs/>
        </w:rPr>
        <w:t xml:space="preserve"> between capacity calculation regions</w:t>
      </w:r>
    </w:p>
    <w:p w14:paraId="316D8253" w14:textId="77777777" w:rsidR="007E686B" w:rsidRPr="009D1B8F" w:rsidRDefault="007E686B" w:rsidP="007E686B">
      <w:pPr>
        <w:widowControl w:val="0"/>
        <w:spacing w:after="240"/>
        <w:ind w:firstLine="720"/>
      </w:pPr>
      <w:r w:rsidRPr="009E3F51">
        <w:t xml:space="preserve">Besides Core CCR, </w:t>
      </w:r>
      <w:proofErr w:type="spellStart"/>
      <w:r w:rsidRPr="009E3F51">
        <w:t>Transelectrica</w:t>
      </w:r>
      <w:proofErr w:type="spellEnd"/>
      <w:r w:rsidRPr="009E3F51">
        <w:t xml:space="preserve"> SA is also part of SEE CCR with R</w:t>
      </w:r>
      <w:r>
        <w:t>O</w:t>
      </w:r>
      <w:r w:rsidRPr="009E3F51">
        <w:t xml:space="preserve"> – B</w:t>
      </w:r>
      <w:r>
        <w:t>G</w:t>
      </w:r>
      <w:r w:rsidRPr="009E3F51">
        <w:t xml:space="preserve"> border. Furthermore, </w:t>
      </w:r>
      <w:r>
        <w:t>for the three</w:t>
      </w:r>
      <w:r w:rsidRPr="009E3F51">
        <w:t xml:space="preserve"> non-EU</w:t>
      </w:r>
      <w:r>
        <w:t xml:space="preserve"> borders</w:t>
      </w:r>
      <w:r w:rsidRPr="009E3F51">
        <w:t xml:space="preserve"> there is no coordinated capacity calculation. The exchanges on the borders with Bulgaria, Serbia</w:t>
      </w:r>
      <w:r>
        <w:t xml:space="preserve">, </w:t>
      </w:r>
      <w:r w:rsidRPr="009E3F51">
        <w:t>Ukraine</w:t>
      </w:r>
      <w:r>
        <w:t xml:space="preserve"> and Republic of Moldova</w:t>
      </w:r>
      <w:r w:rsidRPr="009E3F51">
        <w:t xml:space="preserve"> are considered as fixed in coordinated capacity calculation from Core CCR.  Any deviation from these values </w:t>
      </w:r>
      <w:r w:rsidRPr="00807E8D">
        <w:t xml:space="preserve">forecasted </w:t>
      </w:r>
      <w:r w:rsidRPr="009E3F51">
        <w:t>two days ahead will create a different loading on the critical network element with risks for the operational security of the system.</w:t>
      </w:r>
      <w:r>
        <w:t xml:space="preserve"> Because of this</w:t>
      </w:r>
      <w:r w:rsidRPr="001206FA">
        <w:t xml:space="preserve">, lack of cross-CCR coordination </w:t>
      </w:r>
      <w:r w:rsidRPr="005F2C03">
        <w:t xml:space="preserve">becomes critical for Romania in cases with high export from the southeast part of </w:t>
      </w:r>
      <w:r>
        <w:t>C</w:t>
      </w:r>
      <w:r w:rsidRPr="005F2C03">
        <w:t>ontinental Europe towards the central area.</w:t>
      </w:r>
      <w:r w:rsidRPr="00846023">
        <w:t xml:space="preserve"> </w:t>
      </w:r>
      <w:r w:rsidRPr="00F90B27">
        <w:t xml:space="preserve">These uncoordinated transits through Romania correlated with high generation in the wind and hydro power plants from the south part of Romania lead to increasing the power flows on the 220 kV network in the southwest part of the country. </w:t>
      </w:r>
      <w:r>
        <w:t>These transits create (N-1) violations in the transmission grid which cannot be addressed w</w:t>
      </w:r>
      <w:r w:rsidRPr="005F2C03">
        <w:t>ithout</w:t>
      </w:r>
      <w:r>
        <w:t xml:space="preserve"> </w:t>
      </w:r>
      <w:r w:rsidRPr="005F2C03">
        <w:t xml:space="preserve">coordinated remedial actions for </w:t>
      </w:r>
      <w:proofErr w:type="spellStart"/>
      <w:r w:rsidRPr="005F2C03">
        <w:t>redispatching</w:t>
      </w:r>
      <w:proofErr w:type="spellEnd"/>
      <w:r w:rsidRPr="005F2C03">
        <w:t xml:space="preserve"> and countertrading.</w:t>
      </w:r>
    </w:p>
    <w:p w14:paraId="16EF4F3F" w14:textId="77777777" w:rsidR="007E686B" w:rsidRDefault="007E686B" w:rsidP="00364392">
      <w:pPr>
        <w:rPr>
          <w:lang w:val="en-GB" w:eastAsia="nl-NL"/>
        </w:rPr>
      </w:pPr>
    </w:p>
    <w:p w14:paraId="57D00977" w14:textId="6307F498" w:rsidR="00364392" w:rsidRDefault="00364392" w:rsidP="00364392">
      <w:pPr>
        <w:rPr>
          <w:lang w:val="en-GB" w:eastAsia="nl-NL"/>
        </w:rPr>
      </w:pPr>
    </w:p>
    <w:p w14:paraId="3370CB1C" w14:textId="092CCD0A" w:rsidR="00364392" w:rsidRDefault="00364392" w:rsidP="00364392">
      <w:pPr>
        <w:rPr>
          <w:lang w:val="en-GB" w:eastAsia="nl-NL"/>
        </w:rPr>
      </w:pPr>
    </w:p>
    <w:p w14:paraId="16C2A046" w14:textId="438B5447" w:rsidR="00364392" w:rsidRDefault="00364392" w:rsidP="00364392">
      <w:pPr>
        <w:rPr>
          <w:lang w:val="en-GB" w:eastAsia="nl-NL"/>
        </w:rPr>
      </w:pPr>
    </w:p>
    <w:p w14:paraId="676D23BA" w14:textId="77777777" w:rsidR="00364392" w:rsidRPr="009F3880" w:rsidRDefault="00364392" w:rsidP="001D3EFB">
      <w:pPr>
        <w:spacing w:after="200" w:line="276" w:lineRule="auto"/>
        <w:rPr>
          <w:lang w:val="en-GB"/>
        </w:rPr>
      </w:pPr>
    </w:p>
    <w:sectPr w:rsidR="00364392" w:rsidRPr="009F3880" w:rsidSect="00544905">
      <w:headerReference w:type="even" r:id="rId13"/>
      <w:headerReference w:type="default" r:id="rId14"/>
      <w:footerReference w:type="even" r:id="rId15"/>
      <w:footerReference w:type="default" r:id="rId16"/>
      <w:headerReference w:type="first" r:id="rId17"/>
      <w:pgSz w:w="11906" w:h="16838"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DC27" w14:textId="77777777" w:rsidR="00CA7054" w:rsidRDefault="00CA7054" w:rsidP="00B7680D">
      <w:pPr>
        <w:spacing w:line="240" w:lineRule="auto"/>
      </w:pPr>
      <w:r>
        <w:separator/>
      </w:r>
    </w:p>
    <w:p w14:paraId="094E8429" w14:textId="77777777" w:rsidR="00CA7054" w:rsidRDefault="00CA7054"/>
  </w:endnote>
  <w:endnote w:type="continuationSeparator" w:id="0">
    <w:p w14:paraId="7FCF6229" w14:textId="77777777" w:rsidR="00CA7054" w:rsidRDefault="00CA7054" w:rsidP="00B7680D">
      <w:pPr>
        <w:spacing w:line="240" w:lineRule="auto"/>
      </w:pPr>
      <w:r>
        <w:continuationSeparator/>
      </w:r>
    </w:p>
    <w:p w14:paraId="51F5CBAF" w14:textId="77777777" w:rsidR="00CA7054" w:rsidRDefault="00CA7054"/>
  </w:endnote>
  <w:endnote w:type="continuationNotice" w:id="1">
    <w:p w14:paraId="0CBC6A02" w14:textId="77777777" w:rsidR="00CA7054" w:rsidRDefault="00CA7054">
      <w:pPr>
        <w:spacing w:line="240" w:lineRule="auto"/>
      </w:pPr>
    </w:p>
    <w:p w14:paraId="333B8B0C" w14:textId="77777777" w:rsidR="00CA7054" w:rsidRDefault="00CA70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quot;Times New Roman&quot;,serif">
    <w:altName w:val="Cambria"/>
    <w:panose1 w:val="020B0604020202020204"/>
    <w:charset w:val="00"/>
    <w:family w:val="roman"/>
    <w:notTrueType/>
    <w:pitch w:val="default"/>
  </w:font>
  <w:font w:name="&quot;Courier New&quot;">
    <w:altName w:val="Cambria"/>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EDE6" w14:textId="77777777" w:rsidR="00976D05" w:rsidRDefault="00976D05">
    <w:pPr>
      <w:pStyle w:val="Footer"/>
    </w:pPr>
  </w:p>
  <w:p w14:paraId="5B7371E3" w14:textId="77777777" w:rsidR="00976D05" w:rsidRDefault="00976D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043E" w14:textId="26F08AFD" w:rsidR="00976D05" w:rsidRDefault="00976D05" w:rsidP="00B917C5">
    <w:pPr>
      <w:pStyle w:val="Footer"/>
    </w:pPr>
    <w:r w:rsidRPr="00727CF7">
      <w:t xml:space="preserve">Page </w:t>
    </w:r>
    <w:r w:rsidRPr="00727CF7">
      <w:fldChar w:fldCharType="begin"/>
    </w:r>
    <w:r w:rsidRPr="00727CF7">
      <w:instrText>PAGE   \* MERGEFORMAT</w:instrText>
    </w:r>
    <w:r w:rsidRPr="00727CF7">
      <w:fldChar w:fldCharType="separate"/>
    </w:r>
    <w:r w:rsidR="007E686B">
      <w:rPr>
        <w:noProof/>
      </w:rPr>
      <w:t>19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7E686B">
      <w:rPr>
        <w:noProof/>
      </w:rPr>
      <w:t>19</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35E31" w14:textId="77777777" w:rsidR="00CA7054" w:rsidRDefault="00CA7054" w:rsidP="00B7680D">
      <w:pPr>
        <w:spacing w:line="240" w:lineRule="auto"/>
      </w:pPr>
      <w:r>
        <w:separator/>
      </w:r>
    </w:p>
    <w:p w14:paraId="61813A6B" w14:textId="77777777" w:rsidR="00CA7054" w:rsidRDefault="00CA7054"/>
  </w:footnote>
  <w:footnote w:type="continuationSeparator" w:id="0">
    <w:p w14:paraId="7A2D1F47" w14:textId="77777777" w:rsidR="00CA7054" w:rsidRDefault="00CA7054" w:rsidP="00B7680D">
      <w:pPr>
        <w:spacing w:line="240" w:lineRule="auto"/>
      </w:pPr>
      <w:r>
        <w:continuationSeparator/>
      </w:r>
    </w:p>
    <w:p w14:paraId="3015E2BA" w14:textId="77777777" w:rsidR="00CA7054" w:rsidRDefault="00CA7054"/>
  </w:footnote>
  <w:footnote w:type="continuationNotice" w:id="1">
    <w:p w14:paraId="082A5A11" w14:textId="77777777" w:rsidR="00CA7054" w:rsidRDefault="00CA7054">
      <w:pPr>
        <w:spacing w:line="240" w:lineRule="auto"/>
      </w:pPr>
    </w:p>
    <w:p w14:paraId="5BCDEECE" w14:textId="77777777" w:rsidR="00CA7054" w:rsidRDefault="00CA70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8AEE6" w14:textId="77777777" w:rsidR="00976D05" w:rsidRDefault="00976D05">
    <w:pPr>
      <w:pStyle w:val="Header"/>
    </w:pPr>
  </w:p>
  <w:p w14:paraId="35AA82F9" w14:textId="77777777" w:rsidR="00976D05" w:rsidRDefault="00976D0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049F" w14:textId="77777777" w:rsidR="00976D05" w:rsidRPr="00756BF1" w:rsidRDefault="00976D05" w:rsidP="00544905">
    <w:pPr>
      <w:pStyle w:val="Header"/>
    </w:pPr>
    <w:r>
      <w:rPr>
        <w:noProof/>
        <w:lang w:eastAsia="en-GB"/>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14:paraId="2DF14C9C" w14:textId="77777777" w:rsidR="00976D05" w:rsidRPr="00544905" w:rsidRDefault="00976D05" w:rsidP="005449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CEED" w14:textId="78C89AEE" w:rsidR="00976D05" w:rsidRPr="002B27D1" w:rsidRDefault="00976D05" w:rsidP="00CE7987">
    <w:pPr>
      <w:pStyle w:val="Header"/>
      <w:jc w:val="both"/>
      <w:rPr>
        <w:b/>
        <w:color w:val="3366FF"/>
        <w:sz w:val="24"/>
      </w:rPr>
    </w:pPr>
  </w:p>
  <w:p w14:paraId="75362D0B" w14:textId="77777777" w:rsidR="00976D05" w:rsidRDefault="00976D05" w:rsidP="004D2311">
    <w:pPr>
      <w:pStyle w:val="Header"/>
    </w:pPr>
    <w:r>
      <w:rPr>
        <w:noProof/>
        <w:lang w:eastAsia="en-GB"/>
      </w:rPr>
      <w:drawing>
        <wp:inline distT="0" distB="0" distL="0" distR="0" wp14:anchorId="7696F48F" wp14:editId="18310125">
          <wp:extent cx="5880628" cy="646586"/>
          <wp:effectExtent l="0" t="0" r="635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sCORE.jpg"/>
                  <pic:cNvPicPr/>
                </pic:nvPicPr>
                <pic:blipFill>
                  <a:blip r:embed="rId1"/>
                  <a:stretch>
                    <a:fillRect/>
                  </a:stretch>
                </pic:blipFill>
                <pic:spPr>
                  <a:xfrm>
                    <a:off x="0" y="0"/>
                    <a:ext cx="5880628" cy="646586"/>
                  </a:xfrm>
                  <a:prstGeom prst="rect">
                    <a:avLst/>
                  </a:prstGeom>
                </pic:spPr>
              </pic:pic>
            </a:graphicData>
          </a:graphic>
        </wp:inline>
      </w:drawing>
    </w:r>
  </w:p>
  <w:p w14:paraId="3A6AE739" w14:textId="77777777" w:rsidR="00976D05" w:rsidRDefault="00976D05" w:rsidP="00727C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hAnsi="Arial" w:hint="default"/>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6740680"/>
    <w:multiLevelType w:val="hybridMultilevel"/>
    <w:tmpl w:val="67689068"/>
    <w:lvl w:ilvl="0" w:tplc="65061CD8">
      <w:start w:val="1"/>
      <w:numFmt w:val="decimal"/>
      <w:lvlText w:val="(%1)"/>
      <w:lvlJc w:val="left"/>
      <w:pPr>
        <w:ind w:left="720" w:hanging="360"/>
      </w:pPr>
    </w:lvl>
    <w:lvl w:ilvl="1" w:tplc="07E8A992">
      <w:start w:val="1"/>
      <w:numFmt w:val="lowerLetter"/>
      <w:lvlText w:val="%2."/>
      <w:lvlJc w:val="left"/>
      <w:pPr>
        <w:ind w:left="1440" w:hanging="360"/>
      </w:pPr>
    </w:lvl>
    <w:lvl w:ilvl="2" w:tplc="E482E1BE">
      <w:start w:val="1"/>
      <w:numFmt w:val="lowerRoman"/>
      <w:lvlText w:val="%3."/>
      <w:lvlJc w:val="right"/>
      <w:pPr>
        <w:ind w:left="2160" w:hanging="180"/>
      </w:pPr>
    </w:lvl>
    <w:lvl w:ilvl="3" w:tplc="D2BAACE0">
      <w:start w:val="1"/>
      <w:numFmt w:val="decimal"/>
      <w:lvlText w:val="%4."/>
      <w:lvlJc w:val="left"/>
      <w:pPr>
        <w:ind w:left="2880" w:hanging="360"/>
      </w:pPr>
    </w:lvl>
    <w:lvl w:ilvl="4" w:tplc="AD54148A">
      <w:start w:val="1"/>
      <w:numFmt w:val="lowerLetter"/>
      <w:lvlText w:val="%5."/>
      <w:lvlJc w:val="left"/>
      <w:pPr>
        <w:ind w:left="3600" w:hanging="360"/>
      </w:pPr>
    </w:lvl>
    <w:lvl w:ilvl="5" w:tplc="606458DC">
      <w:start w:val="1"/>
      <w:numFmt w:val="lowerRoman"/>
      <w:lvlText w:val="%6."/>
      <w:lvlJc w:val="right"/>
      <w:pPr>
        <w:ind w:left="4320" w:hanging="180"/>
      </w:pPr>
    </w:lvl>
    <w:lvl w:ilvl="6" w:tplc="487AF25C">
      <w:start w:val="1"/>
      <w:numFmt w:val="decimal"/>
      <w:lvlText w:val="%7."/>
      <w:lvlJc w:val="left"/>
      <w:pPr>
        <w:ind w:left="5040" w:hanging="360"/>
      </w:pPr>
    </w:lvl>
    <w:lvl w:ilvl="7" w:tplc="7A860A38">
      <w:start w:val="1"/>
      <w:numFmt w:val="lowerLetter"/>
      <w:lvlText w:val="%8."/>
      <w:lvlJc w:val="left"/>
      <w:pPr>
        <w:ind w:left="5760" w:hanging="360"/>
      </w:pPr>
    </w:lvl>
    <w:lvl w:ilvl="8" w:tplc="408206BC">
      <w:start w:val="1"/>
      <w:numFmt w:val="lowerRoman"/>
      <w:lvlText w:val="%9."/>
      <w:lvlJc w:val="right"/>
      <w:pPr>
        <w:ind w:left="6480" w:hanging="180"/>
      </w:pPr>
    </w:lvl>
  </w:abstractNum>
  <w:abstractNum w:abstractNumId="3" w15:restartNumberingAfterBreak="0">
    <w:nsid w:val="0A200C55"/>
    <w:multiLevelType w:val="hybridMultilevel"/>
    <w:tmpl w:val="EDFEC2A2"/>
    <w:lvl w:ilvl="0" w:tplc="454E371E">
      <w:start w:val="1"/>
      <w:numFmt w:val="bullet"/>
      <w:pStyle w:val="HelleListe-Akzent51"/>
      <w:lvlText w:val=""/>
      <w:lvlJc w:val="left"/>
      <w:pPr>
        <w:ind w:left="502" w:hanging="360"/>
      </w:pPr>
      <w:rPr>
        <w:rFonts w:ascii="Wingdings" w:hAnsi="Wingdings" w:hint="default"/>
        <w:color w:val="3266FE"/>
        <w:sz w:val="16"/>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A4AFDD2"/>
    <w:multiLevelType w:val="hybridMultilevel"/>
    <w:tmpl w:val="56E626DA"/>
    <w:lvl w:ilvl="0" w:tplc="062C426E">
      <w:start w:val="1"/>
      <w:numFmt w:val="bullet"/>
      <w:lvlText w:val="-"/>
      <w:lvlJc w:val="left"/>
      <w:pPr>
        <w:ind w:left="720" w:hanging="360"/>
      </w:pPr>
      <w:rPr>
        <w:rFonts w:ascii="Calibri" w:hAnsi="Calibri" w:hint="default"/>
      </w:rPr>
    </w:lvl>
    <w:lvl w:ilvl="1" w:tplc="0914A34C">
      <w:start w:val="1"/>
      <w:numFmt w:val="bullet"/>
      <w:lvlText w:val="o"/>
      <w:lvlJc w:val="left"/>
      <w:pPr>
        <w:ind w:left="1440" w:hanging="360"/>
      </w:pPr>
      <w:rPr>
        <w:rFonts w:ascii="Courier New" w:hAnsi="Courier New" w:hint="default"/>
      </w:rPr>
    </w:lvl>
    <w:lvl w:ilvl="2" w:tplc="23B2C0A0">
      <w:start w:val="1"/>
      <w:numFmt w:val="bullet"/>
      <w:lvlText w:val=""/>
      <w:lvlJc w:val="left"/>
      <w:pPr>
        <w:ind w:left="2160" w:hanging="360"/>
      </w:pPr>
      <w:rPr>
        <w:rFonts w:ascii="Wingdings" w:hAnsi="Wingdings" w:hint="default"/>
      </w:rPr>
    </w:lvl>
    <w:lvl w:ilvl="3" w:tplc="43F44DF8">
      <w:start w:val="1"/>
      <w:numFmt w:val="bullet"/>
      <w:lvlText w:val=""/>
      <w:lvlJc w:val="left"/>
      <w:pPr>
        <w:ind w:left="2880" w:hanging="360"/>
      </w:pPr>
      <w:rPr>
        <w:rFonts w:ascii="Symbol" w:hAnsi="Symbol" w:hint="default"/>
      </w:rPr>
    </w:lvl>
    <w:lvl w:ilvl="4" w:tplc="8BEAF82E">
      <w:start w:val="1"/>
      <w:numFmt w:val="bullet"/>
      <w:lvlText w:val="o"/>
      <w:lvlJc w:val="left"/>
      <w:pPr>
        <w:ind w:left="3600" w:hanging="360"/>
      </w:pPr>
      <w:rPr>
        <w:rFonts w:ascii="Courier New" w:hAnsi="Courier New" w:hint="default"/>
      </w:rPr>
    </w:lvl>
    <w:lvl w:ilvl="5" w:tplc="B5367090">
      <w:start w:val="1"/>
      <w:numFmt w:val="bullet"/>
      <w:lvlText w:val=""/>
      <w:lvlJc w:val="left"/>
      <w:pPr>
        <w:ind w:left="4320" w:hanging="360"/>
      </w:pPr>
      <w:rPr>
        <w:rFonts w:ascii="Wingdings" w:hAnsi="Wingdings" w:hint="default"/>
      </w:rPr>
    </w:lvl>
    <w:lvl w:ilvl="6" w:tplc="C3401FC8">
      <w:start w:val="1"/>
      <w:numFmt w:val="bullet"/>
      <w:lvlText w:val=""/>
      <w:lvlJc w:val="left"/>
      <w:pPr>
        <w:ind w:left="5040" w:hanging="360"/>
      </w:pPr>
      <w:rPr>
        <w:rFonts w:ascii="Symbol" w:hAnsi="Symbol" w:hint="default"/>
      </w:rPr>
    </w:lvl>
    <w:lvl w:ilvl="7" w:tplc="BEFEC910">
      <w:start w:val="1"/>
      <w:numFmt w:val="bullet"/>
      <w:lvlText w:val="o"/>
      <w:lvlJc w:val="left"/>
      <w:pPr>
        <w:ind w:left="5760" w:hanging="360"/>
      </w:pPr>
      <w:rPr>
        <w:rFonts w:ascii="Courier New" w:hAnsi="Courier New" w:hint="default"/>
      </w:rPr>
    </w:lvl>
    <w:lvl w:ilvl="8" w:tplc="ED1AA8AA">
      <w:start w:val="1"/>
      <w:numFmt w:val="bullet"/>
      <w:lvlText w:val=""/>
      <w:lvlJc w:val="left"/>
      <w:pPr>
        <w:ind w:left="6480" w:hanging="360"/>
      </w:pPr>
      <w:rPr>
        <w:rFonts w:ascii="Wingdings" w:hAnsi="Wingdings" w:hint="default"/>
      </w:rPr>
    </w:lvl>
  </w:abstractNum>
  <w:abstractNum w:abstractNumId="5" w15:restartNumberingAfterBreak="0">
    <w:nsid w:val="0D885BE7"/>
    <w:multiLevelType w:val="hybridMultilevel"/>
    <w:tmpl w:val="A982816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682B1B"/>
    <w:multiLevelType w:val="hybridMultilevel"/>
    <w:tmpl w:val="BA6A14C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2631CC3"/>
    <w:multiLevelType w:val="hybridMultilevel"/>
    <w:tmpl w:val="299A766E"/>
    <w:lvl w:ilvl="0" w:tplc="767CD502">
      <w:start w:val="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074FE8"/>
    <w:multiLevelType w:val="hybridMultilevel"/>
    <w:tmpl w:val="3CA4C580"/>
    <w:lvl w:ilvl="0" w:tplc="4C304492">
      <w:start w:val="1"/>
      <w:numFmt w:val="bullet"/>
      <w:lvlText w:val=""/>
      <w:lvlJc w:val="left"/>
      <w:pPr>
        <w:ind w:left="720" w:hanging="360"/>
      </w:pPr>
      <w:rPr>
        <w:rFonts w:ascii="Symbol" w:hAnsi="Symbol" w:hint="default"/>
      </w:rPr>
    </w:lvl>
    <w:lvl w:ilvl="1" w:tplc="F6C69BCC">
      <w:start w:val="1"/>
      <w:numFmt w:val="bullet"/>
      <w:lvlText w:val="o"/>
      <w:lvlJc w:val="left"/>
      <w:pPr>
        <w:ind w:left="1440" w:hanging="360"/>
      </w:pPr>
      <w:rPr>
        <w:rFonts w:ascii="Courier New" w:hAnsi="Courier New" w:hint="default"/>
      </w:rPr>
    </w:lvl>
    <w:lvl w:ilvl="2" w:tplc="764E325E">
      <w:start w:val="1"/>
      <w:numFmt w:val="bullet"/>
      <w:lvlText w:val=""/>
      <w:lvlJc w:val="left"/>
      <w:pPr>
        <w:ind w:left="2160" w:hanging="360"/>
      </w:pPr>
      <w:rPr>
        <w:rFonts w:ascii="Wingdings" w:hAnsi="Wingdings" w:hint="default"/>
      </w:rPr>
    </w:lvl>
    <w:lvl w:ilvl="3" w:tplc="8F2C1CEC">
      <w:start w:val="1"/>
      <w:numFmt w:val="bullet"/>
      <w:lvlText w:val=""/>
      <w:lvlJc w:val="left"/>
      <w:pPr>
        <w:ind w:left="2880" w:hanging="360"/>
      </w:pPr>
      <w:rPr>
        <w:rFonts w:ascii="Symbol" w:hAnsi="Symbol" w:hint="default"/>
      </w:rPr>
    </w:lvl>
    <w:lvl w:ilvl="4" w:tplc="DC5C4D0C">
      <w:start w:val="1"/>
      <w:numFmt w:val="bullet"/>
      <w:lvlText w:val="o"/>
      <w:lvlJc w:val="left"/>
      <w:pPr>
        <w:ind w:left="3600" w:hanging="360"/>
      </w:pPr>
      <w:rPr>
        <w:rFonts w:ascii="Courier New" w:hAnsi="Courier New" w:hint="default"/>
      </w:rPr>
    </w:lvl>
    <w:lvl w:ilvl="5" w:tplc="1340E2AA">
      <w:start w:val="1"/>
      <w:numFmt w:val="bullet"/>
      <w:lvlText w:val=""/>
      <w:lvlJc w:val="left"/>
      <w:pPr>
        <w:ind w:left="4320" w:hanging="360"/>
      </w:pPr>
      <w:rPr>
        <w:rFonts w:ascii="Wingdings" w:hAnsi="Wingdings" w:hint="default"/>
      </w:rPr>
    </w:lvl>
    <w:lvl w:ilvl="6" w:tplc="10120226">
      <w:start w:val="1"/>
      <w:numFmt w:val="bullet"/>
      <w:lvlText w:val=""/>
      <w:lvlJc w:val="left"/>
      <w:pPr>
        <w:ind w:left="5040" w:hanging="360"/>
      </w:pPr>
      <w:rPr>
        <w:rFonts w:ascii="Symbol" w:hAnsi="Symbol" w:hint="default"/>
      </w:rPr>
    </w:lvl>
    <w:lvl w:ilvl="7" w:tplc="B072B9C4">
      <w:start w:val="1"/>
      <w:numFmt w:val="bullet"/>
      <w:lvlText w:val="o"/>
      <w:lvlJc w:val="left"/>
      <w:pPr>
        <w:ind w:left="5760" w:hanging="360"/>
      </w:pPr>
      <w:rPr>
        <w:rFonts w:ascii="Courier New" w:hAnsi="Courier New" w:hint="default"/>
      </w:rPr>
    </w:lvl>
    <w:lvl w:ilvl="8" w:tplc="42C86AF8">
      <w:start w:val="1"/>
      <w:numFmt w:val="bullet"/>
      <w:lvlText w:val=""/>
      <w:lvlJc w:val="left"/>
      <w:pPr>
        <w:ind w:left="6480" w:hanging="360"/>
      </w:pPr>
      <w:rPr>
        <w:rFonts w:ascii="Wingdings" w:hAnsi="Wingdings" w:hint="default"/>
      </w:rPr>
    </w:lvl>
  </w:abstractNum>
  <w:abstractNum w:abstractNumId="9" w15:restartNumberingAfterBreak="0">
    <w:nsid w:val="199DD161"/>
    <w:multiLevelType w:val="hybridMultilevel"/>
    <w:tmpl w:val="B394ACFC"/>
    <w:lvl w:ilvl="0" w:tplc="D5AA6598">
      <w:start w:val="1"/>
      <w:numFmt w:val="bullet"/>
      <w:lvlText w:val="·"/>
      <w:lvlJc w:val="left"/>
      <w:pPr>
        <w:ind w:left="720" w:hanging="360"/>
      </w:pPr>
      <w:rPr>
        <w:rFonts w:ascii="Symbol" w:hAnsi="Symbol" w:hint="default"/>
      </w:rPr>
    </w:lvl>
    <w:lvl w:ilvl="1" w:tplc="DC4A809E">
      <w:start w:val="1"/>
      <w:numFmt w:val="bullet"/>
      <w:lvlText w:val="o"/>
      <w:lvlJc w:val="left"/>
      <w:pPr>
        <w:ind w:left="1440" w:hanging="360"/>
      </w:pPr>
      <w:rPr>
        <w:rFonts w:ascii="Courier New" w:hAnsi="Courier New" w:hint="default"/>
      </w:rPr>
    </w:lvl>
    <w:lvl w:ilvl="2" w:tplc="C3007B7E">
      <w:start w:val="1"/>
      <w:numFmt w:val="bullet"/>
      <w:lvlText w:val=""/>
      <w:lvlJc w:val="left"/>
      <w:pPr>
        <w:ind w:left="2160" w:hanging="360"/>
      </w:pPr>
      <w:rPr>
        <w:rFonts w:ascii="Wingdings" w:hAnsi="Wingdings" w:hint="default"/>
      </w:rPr>
    </w:lvl>
    <w:lvl w:ilvl="3" w:tplc="1868B122">
      <w:start w:val="1"/>
      <w:numFmt w:val="bullet"/>
      <w:lvlText w:val=""/>
      <w:lvlJc w:val="left"/>
      <w:pPr>
        <w:ind w:left="2880" w:hanging="360"/>
      </w:pPr>
      <w:rPr>
        <w:rFonts w:ascii="Symbol" w:hAnsi="Symbol" w:hint="default"/>
      </w:rPr>
    </w:lvl>
    <w:lvl w:ilvl="4" w:tplc="039E084A">
      <w:start w:val="1"/>
      <w:numFmt w:val="bullet"/>
      <w:lvlText w:val="o"/>
      <w:lvlJc w:val="left"/>
      <w:pPr>
        <w:ind w:left="3600" w:hanging="360"/>
      </w:pPr>
      <w:rPr>
        <w:rFonts w:ascii="Courier New" w:hAnsi="Courier New" w:hint="default"/>
      </w:rPr>
    </w:lvl>
    <w:lvl w:ilvl="5" w:tplc="638EB2B4">
      <w:start w:val="1"/>
      <w:numFmt w:val="bullet"/>
      <w:lvlText w:val=""/>
      <w:lvlJc w:val="left"/>
      <w:pPr>
        <w:ind w:left="4320" w:hanging="360"/>
      </w:pPr>
      <w:rPr>
        <w:rFonts w:ascii="Wingdings" w:hAnsi="Wingdings" w:hint="default"/>
      </w:rPr>
    </w:lvl>
    <w:lvl w:ilvl="6" w:tplc="44DAD962">
      <w:start w:val="1"/>
      <w:numFmt w:val="bullet"/>
      <w:lvlText w:val=""/>
      <w:lvlJc w:val="left"/>
      <w:pPr>
        <w:ind w:left="5040" w:hanging="360"/>
      </w:pPr>
      <w:rPr>
        <w:rFonts w:ascii="Symbol" w:hAnsi="Symbol" w:hint="default"/>
      </w:rPr>
    </w:lvl>
    <w:lvl w:ilvl="7" w:tplc="08AAA60A">
      <w:start w:val="1"/>
      <w:numFmt w:val="bullet"/>
      <w:lvlText w:val="o"/>
      <w:lvlJc w:val="left"/>
      <w:pPr>
        <w:ind w:left="5760" w:hanging="360"/>
      </w:pPr>
      <w:rPr>
        <w:rFonts w:ascii="Courier New" w:hAnsi="Courier New" w:hint="default"/>
      </w:rPr>
    </w:lvl>
    <w:lvl w:ilvl="8" w:tplc="571C5444">
      <w:start w:val="1"/>
      <w:numFmt w:val="bullet"/>
      <w:lvlText w:val=""/>
      <w:lvlJc w:val="left"/>
      <w:pPr>
        <w:ind w:left="6480" w:hanging="360"/>
      </w:pPr>
      <w:rPr>
        <w:rFonts w:ascii="Wingdings" w:hAnsi="Wingdings" w:hint="default"/>
      </w:rPr>
    </w:lvl>
  </w:abstractNum>
  <w:abstractNum w:abstractNumId="10" w15:restartNumberingAfterBreak="0">
    <w:nsid w:val="1E4448F3"/>
    <w:multiLevelType w:val="hybridMultilevel"/>
    <w:tmpl w:val="94E0D5BA"/>
    <w:lvl w:ilvl="0" w:tplc="EF8689EC">
      <w:start w:val="1"/>
      <w:numFmt w:val="decimal"/>
      <w:lvlText w:val="%1."/>
      <w:lvlJc w:val="left"/>
      <w:pPr>
        <w:ind w:left="720" w:hanging="360"/>
      </w:pPr>
    </w:lvl>
    <w:lvl w:ilvl="1" w:tplc="B9685DFA">
      <w:start w:val="1"/>
      <w:numFmt w:val="lowerLetter"/>
      <w:lvlText w:val="%2."/>
      <w:lvlJc w:val="left"/>
      <w:pPr>
        <w:ind w:left="1440" w:hanging="360"/>
      </w:pPr>
    </w:lvl>
    <w:lvl w:ilvl="2" w:tplc="C1E86956">
      <w:start w:val="1"/>
      <w:numFmt w:val="lowerRoman"/>
      <w:lvlText w:val="%3."/>
      <w:lvlJc w:val="right"/>
      <w:pPr>
        <w:ind w:left="2160" w:hanging="180"/>
      </w:pPr>
    </w:lvl>
    <w:lvl w:ilvl="3" w:tplc="8A3229EE">
      <w:start w:val="1"/>
      <w:numFmt w:val="decimal"/>
      <w:lvlText w:val="%4."/>
      <w:lvlJc w:val="left"/>
      <w:pPr>
        <w:ind w:left="2880" w:hanging="360"/>
      </w:pPr>
    </w:lvl>
    <w:lvl w:ilvl="4" w:tplc="1584D900">
      <w:start w:val="1"/>
      <w:numFmt w:val="lowerLetter"/>
      <w:lvlText w:val="%5."/>
      <w:lvlJc w:val="left"/>
      <w:pPr>
        <w:ind w:left="3600" w:hanging="360"/>
      </w:pPr>
    </w:lvl>
    <w:lvl w:ilvl="5" w:tplc="68F04F04">
      <w:start w:val="1"/>
      <w:numFmt w:val="lowerRoman"/>
      <w:lvlText w:val="%6."/>
      <w:lvlJc w:val="right"/>
      <w:pPr>
        <w:ind w:left="4320" w:hanging="180"/>
      </w:pPr>
    </w:lvl>
    <w:lvl w:ilvl="6" w:tplc="DBEA4CBE">
      <w:start w:val="1"/>
      <w:numFmt w:val="decimal"/>
      <w:lvlText w:val="%7."/>
      <w:lvlJc w:val="left"/>
      <w:pPr>
        <w:ind w:left="5040" w:hanging="360"/>
      </w:pPr>
    </w:lvl>
    <w:lvl w:ilvl="7" w:tplc="7BD05F9A">
      <w:start w:val="1"/>
      <w:numFmt w:val="lowerLetter"/>
      <w:lvlText w:val="%8."/>
      <w:lvlJc w:val="left"/>
      <w:pPr>
        <w:ind w:left="5760" w:hanging="360"/>
      </w:pPr>
    </w:lvl>
    <w:lvl w:ilvl="8" w:tplc="018A8276">
      <w:start w:val="1"/>
      <w:numFmt w:val="lowerRoman"/>
      <w:lvlText w:val="%9."/>
      <w:lvlJc w:val="right"/>
      <w:pPr>
        <w:ind w:left="6480" w:hanging="180"/>
      </w:pPr>
    </w:lvl>
  </w:abstractNum>
  <w:abstractNum w:abstractNumId="11" w15:restartNumberingAfterBreak="0">
    <w:nsid w:val="2AE97663"/>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966401"/>
    <w:multiLevelType w:val="hybridMultilevel"/>
    <w:tmpl w:val="A112B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A0CD22"/>
    <w:multiLevelType w:val="hybridMultilevel"/>
    <w:tmpl w:val="9B0CCAB2"/>
    <w:lvl w:ilvl="0" w:tplc="B6DE194E">
      <w:start w:val="1"/>
      <w:numFmt w:val="bullet"/>
      <w:lvlText w:val=""/>
      <w:lvlJc w:val="left"/>
      <w:pPr>
        <w:ind w:left="720" w:hanging="360"/>
      </w:pPr>
      <w:rPr>
        <w:rFonts w:ascii="Symbol" w:hAnsi="Symbol" w:hint="default"/>
      </w:rPr>
    </w:lvl>
    <w:lvl w:ilvl="1" w:tplc="132CC480">
      <w:start w:val="1"/>
      <w:numFmt w:val="bullet"/>
      <w:lvlText w:val="o"/>
      <w:lvlJc w:val="left"/>
      <w:pPr>
        <w:ind w:left="1440" w:hanging="360"/>
      </w:pPr>
      <w:rPr>
        <w:rFonts w:ascii="Courier New" w:hAnsi="Courier New" w:hint="default"/>
      </w:rPr>
    </w:lvl>
    <w:lvl w:ilvl="2" w:tplc="F410A2FE">
      <w:start w:val="1"/>
      <w:numFmt w:val="bullet"/>
      <w:lvlText w:val=""/>
      <w:lvlJc w:val="left"/>
      <w:pPr>
        <w:ind w:left="2160" w:hanging="360"/>
      </w:pPr>
      <w:rPr>
        <w:rFonts w:ascii="Wingdings" w:hAnsi="Wingdings" w:hint="default"/>
      </w:rPr>
    </w:lvl>
    <w:lvl w:ilvl="3" w:tplc="8C4CC176">
      <w:start w:val="1"/>
      <w:numFmt w:val="bullet"/>
      <w:lvlText w:val=""/>
      <w:lvlJc w:val="left"/>
      <w:pPr>
        <w:ind w:left="2880" w:hanging="360"/>
      </w:pPr>
      <w:rPr>
        <w:rFonts w:ascii="Symbol" w:hAnsi="Symbol" w:hint="default"/>
      </w:rPr>
    </w:lvl>
    <w:lvl w:ilvl="4" w:tplc="4F68DE68">
      <w:start w:val="1"/>
      <w:numFmt w:val="bullet"/>
      <w:lvlText w:val="o"/>
      <w:lvlJc w:val="left"/>
      <w:pPr>
        <w:ind w:left="3600" w:hanging="360"/>
      </w:pPr>
      <w:rPr>
        <w:rFonts w:ascii="Courier New" w:hAnsi="Courier New" w:hint="default"/>
      </w:rPr>
    </w:lvl>
    <w:lvl w:ilvl="5" w:tplc="C9FA12B0">
      <w:start w:val="1"/>
      <w:numFmt w:val="bullet"/>
      <w:lvlText w:val=""/>
      <w:lvlJc w:val="left"/>
      <w:pPr>
        <w:ind w:left="4320" w:hanging="360"/>
      </w:pPr>
      <w:rPr>
        <w:rFonts w:ascii="Wingdings" w:hAnsi="Wingdings" w:hint="default"/>
      </w:rPr>
    </w:lvl>
    <w:lvl w:ilvl="6" w:tplc="4F140544">
      <w:start w:val="1"/>
      <w:numFmt w:val="bullet"/>
      <w:lvlText w:val=""/>
      <w:lvlJc w:val="left"/>
      <w:pPr>
        <w:ind w:left="5040" w:hanging="360"/>
      </w:pPr>
      <w:rPr>
        <w:rFonts w:ascii="Symbol" w:hAnsi="Symbol" w:hint="default"/>
      </w:rPr>
    </w:lvl>
    <w:lvl w:ilvl="7" w:tplc="542E0012">
      <w:start w:val="1"/>
      <w:numFmt w:val="bullet"/>
      <w:lvlText w:val="o"/>
      <w:lvlJc w:val="left"/>
      <w:pPr>
        <w:ind w:left="5760" w:hanging="360"/>
      </w:pPr>
      <w:rPr>
        <w:rFonts w:ascii="Courier New" w:hAnsi="Courier New" w:hint="default"/>
      </w:rPr>
    </w:lvl>
    <w:lvl w:ilvl="8" w:tplc="3434120A">
      <w:start w:val="1"/>
      <w:numFmt w:val="bullet"/>
      <w:lvlText w:val=""/>
      <w:lvlJc w:val="left"/>
      <w:pPr>
        <w:ind w:left="6480" w:hanging="360"/>
      </w:pPr>
      <w:rPr>
        <w:rFonts w:ascii="Wingdings" w:hAnsi="Wingdings" w:hint="default"/>
      </w:rPr>
    </w:lvl>
  </w:abstractNum>
  <w:abstractNum w:abstractNumId="14" w15:restartNumberingAfterBreak="0">
    <w:nsid w:val="3037F979"/>
    <w:multiLevelType w:val="hybridMultilevel"/>
    <w:tmpl w:val="0888BD46"/>
    <w:lvl w:ilvl="0" w:tplc="D67E37B4">
      <w:start w:val="1"/>
      <w:numFmt w:val="bullet"/>
      <w:lvlText w:val="-"/>
      <w:lvlJc w:val="left"/>
      <w:pPr>
        <w:ind w:left="720" w:hanging="360"/>
      </w:pPr>
      <w:rPr>
        <w:rFonts w:ascii="Calibri" w:hAnsi="Calibri" w:hint="default"/>
      </w:rPr>
    </w:lvl>
    <w:lvl w:ilvl="1" w:tplc="82A8CA7A">
      <w:start w:val="1"/>
      <w:numFmt w:val="bullet"/>
      <w:lvlText w:val="o"/>
      <w:lvlJc w:val="left"/>
      <w:pPr>
        <w:ind w:left="1440" w:hanging="360"/>
      </w:pPr>
      <w:rPr>
        <w:rFonts w:ascii="Courier New" w:hAnsi="Courier New" w:hint="default"/>
      </w:rPr>
    </w:lvl>
    <w:lvl w:ilvl="2" w:tplc="6592F38A">
      <w:start w:val="1"/>
      <w:numFmt w:val="bullet"/>
      <w:lvlText w:val=""/>
      <w:lvlJc w:val="left"/>
      <w:pPr>
        <w:ind w:left="2160" w:hanging="360"/>
      </w:pPr>
      <w:rPr>
        <w:rFonts w:ascii="Wingdings" w:hAnsi="Wingdings" w:hint="default"/>
      </w:rPr>
    </w:lvl>
    <w:lvl w:ilvl="3" w:tplc="8B00FC68">
      <w:start w:val="1"/>
      <w:numFmt w:val="bullet"/>
      <w:lvlText w:val=""/>
      <w:lvlJc w:val="left"/>
      <w:pPr>
        <w:ind w:left="2880" w:hanging="360"/>
      </w:pPr>
      <w:rPr>
        <w:rFonts w:ascii="Symbol" w:hAnsi="Symbol" w:hint="default"/>
      </w:rPr>
    </w:lvl>
    <w:lvl w:ilvl="4" w:tplc="B86C9FAC">
      <w:start w:val="1"/>
      <w:numFmt w:val="bullet"/>
      <w:lvlText w:val="o"/>
      <w:lvlJc w:val="left"/>
      <w:pPr>
        <w:ind w:left="3600" w:hanging="360"/>
      </w:pPr>
      <w:rPr>
        <w:rFonts w:ascii="Courier New" w:hAnsi="Courier New" w:hint="default"/>
      </w:rPr>
    </w:lvl>
    <w:lvl w:ilvl="5" w:tplc="04CC5EF2">
      <w:start w:val="1"/>
      <w:numFmt w:val="bullet"/>
      <w:lvlText w:val=""/>
      <w:lvlJc w:val="left"/>
      <w:pPr>
        <w:ind w:left="4320" w:hanging="360"/>
      </w:pPr>
      <w:rPr>
        <w:rFonts w:ascii="Wingdings" w:hAnsi="Wingdings" w:hint="default"/>
      </w:rPr>
    </w:lvl>
    <w:lvl w:ilvl="6" w:tplc="08A636B4">
      <w:start w:val="1"/>
      <w:numFmt w:val="bullet"/>
      <w:lvlText w:val=""/>
      <w:lvlJc w:val="left"/>
      <w:pPr>
        <w:ind w:left="5040" w:hanging="360"/>
      </w:pPr>
      <w:rPr>
        <w:rFonts w:ascii="Symbol" w:hAnsi="Symbol" w:hint="default"/>
      </w:rPr>
    </w:lvl>
    <w:lvl w:ilvl="7" w:tplc="1E808F20">
      <w:start w:val="1"/>
      <w:numFmt w:val="bullet"/>
      <w:lvlText w:val="o"/>
      <w:lvlJc w:val="left"/>
      <w:pPr>
        <w:ind w:left="5760" w:hanging="360"/>
      </w:pPr>
      <w:rPr>
        <w:rFonts w:ascii="Courier New" w:hAnsi="Courier New" w:hint="default"/>
      </w:rPr>
    </w:lvl>
    <w:lvl w:ilvl="8" w:tplc="3F980E40">
      <w:start w:val="1"/>
      <w:numFmt w:val="bullet"/>
      <w:lvlText w:val=""/>
      <w:lvlJc w:val="left"/>
      <w:pPr>
        <w:ind w:left="6480" w:hanging="360"/>
      </w:pPr>
      <w:rPr>
        <w:rFonts w:ascii="Wingdings" w:hAnsi="Wingdings" w:hint="default"/>
      </w:rPr>
    </w:lvl>
  </w:abstractNum>
  <w:abstractNum w:abstractNumId="15" w15:restartNumberingAfterBreak="0">
    <w:nsid w:val="33EA652D"/>
    <w:multiLevelType w:val="hybridMultilevel"/>
    <w:tmpl w:val="E8C6AE34"/>
    <w:lvl w:ilvl="0" w:tplc="385C726A">
      <w:start w:val="1"/>
      <w:numFmt w:val="bullet"/>
      <w:pStyle w:val="ListParagraph"/>
      <w:lvlText w:val=""/>
      <w:lvlJc w:val="left"/>
      <w:pPr>
        <w:tabs>
          <w:tab w:val="num" w:pos="720"/>
        </w:tabs>
        <w:ind w:left="720" w:hanging="360"/>
      </w:pPr>
      <w:rPr>
        <w:rFonts w:ascii="Symbol" w:hAnsi="Symbol" w:hint="default"/>
        <w:sz w:val="20"/>
      </w:rPr>
    </w:lvl>
    <w:lvl w:ilvl="1" w:tplc="EEF00706">
      <w:start w:val="1"/>
      <w:numFmt w:val="bullet"/>
      <w:lvlText w:val="o"/>
      <w:lvlJc w:val="left"/>
      <w:pPr>
        <w:tabs>
          <w:tab w:val="num" w:pos="1440"/>
        </w:tabs>
        <w:ind w:left="1440" w:hanging="360"/>
      </w:pPr>
      <w:rPr>
        <w:rFonts w:ascii="Courier New" w:hAnsi="Courier New" w:hint="default"/>
        <w:sz w:val="20"/>
      </w:rPr>
    </w:lvl>
    <w:lvl w:ilvl="2" w:tplc="C19AEA98">
      <w:start w:val="1"/>
      <w:numFmt w:val="bullet"/>
      <w:lvlText w:val=""/>
      <w:lvlJc w:val="left"/>
      <w:pPr>
        <w:tabs>
          <w:tab w:val="num" w:pos="2160"/>
        </w:tabs>
        <w:ind w:left="2160" w:hanging="360"/>
      </w:pPr>
      <w:rPr>
        <w:rFonts w:ascii="Symbol" w:hAnsi="Symbol" w:hint="default"/>
        <w:sz w:val="20"/>
      </w:rPr>
    </w:lvl>
    <w:lvl w:ilvl="3" w:tplc="4DFC1208" w:tentative="1">
      <w:start w:val="1"/>
      <w:numFmt w:val="bullet"/>
      <w:lvlText w:val=""/>
      <w:lvlJc w:val="left"/>
      <w:pPr>
        <w:tabs>
          <w:tab w:val="num" w:pos="2880"/>
        </w:tabs>
        <w:ind w:left="2880" w:hanging="360"/>
      </w:pPr>
      <w:rPr>
        <w:rFonts w:ascii="Symbol" w:hAnsi="Symbol" w:hint="default"/>
        <w:sz w:val="20"/>
      </w:rPr>
    </w:lvl>
    <w:lvl w:ilvl="4" w:tplc="3502DB38" w:tentative="1">
      <w:start w:val="1"/>
      <w:numFmt w:val="bullet"/>
      <w:lvlText w:val=""/>
      <w:lvlJc w:val="left"/>
      <w:pPr>
        <w:tabs>
          <w:tab w:val="num" w:pos="3600"/>
        </w:tabs>
        <w:ind w:left="3600" w:hanging="360"/>
      </w:pPr>
      <w:rPr>
        <w:rFonts w:ascii="Symbol" w:hAnsi="Symbol" w:hint="default"/>
        <w:sz w:val="20"/>
      </w:rPr>
    </w:lvl>
    <w:lvl w:ilvl="5" w:tplc="7668D05C" w:tentative="1">
      <w:start w:val="1"/>
      <w:numFmt w:val="bullet"/>
      <w:lvlText w:val=""/>
      <w:lvlJc w:val="left"/>
      <w:pPr>
        <w:tabs>
          <w:tab w:val="num" w:pos="4320"/>
        </w:tabs>
        <w:ind w:left="4320" w:hanging="360"/>
      </w:pPr>
      <w:rPr>
        <w:rFonts w:ascii="Symbol" w:hAnsi="Symbol" w:hint="default"/>
        <w:sz w:val="20"/>
      </w:rPr>
    </w:lvl>
    <w:lvl w:ilvl="6" w:tplc="D024A866" w:tentative="1">
      <w:start w:val="1"/>
      <w:numFmt w:val="bullet"/>
      <w:lvlText w:val=""/>
      <w:lvlJc w:val="left"/>
      <w:pPr>
        <w:tabs>
          <w:tab w:val="num" w:pos="5040"/>
        </w:tabs>
        <w:ind w:left="5040" w:hanging="360"/>
      </w:pPr>
      <w:rPr>
        <w:rFonts w:ascii="Symbol" w:hAnsi="Symbol" w:hint="default"/>
        <w:sz w:val="20"/>
      </w:rPr>
    </w:lvl>
    <w:lvl w:ilvl="7" w:tplc="BDE8E6C0" w:tentative="1">
      <w:start w:val="1"/>
      <w:numFmt w:val="bullet"/>
      <w:lvlText w:val=""/>
      <w:lvlJc w:val="left"/>
      <w:pPr>
        <w:tabs>
          <w:tab w:val="num" w:pos="5760"/>
        </w:tabs>
        <w:ind w:left="5760" w:hanging="360"/>
      </w:pPr>
      <w:rPr>
        <w:rFonts w:ascii="Symbol" w:hAnsi="Symbol" w:hint="default"/>
        <w:sz w:val="20"/>
      </w:rPr>
    </w:lvl>
    <w:lvl w:ilvl="8" w:tplc="0C0CA586"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EF081D"/>
    <w:multiLevelType w:val="hybridMultilevel"/>
    <w:tmpl w:val="2E5622AA"/>
    <w:lvl w:ilvl="0" w:tplc="08090001">
      <w:start w:val="1"/>
      <w:numFmt w:val="bullet"/>
      <w:lvlText w:val=""/>
      <w:lvlJc w:val="left"/>
      <w:pPr>
        <w:ind w:left="720" w:hanging="360"/>
      </w:pPr>
      <w:rPr>
        <w:rFonts w:ascii="Symbol" w:hAnsi="Symbol" w:hint="default"/>
      </w:rPr>
    </w:lvl>
    <w:lvl w:ilvl="1" w:tplc="1A184AFE">
      <w:numFmt w:val="bullet"/>
      <w:lvlText w:val="•"/>
      <w:lvlJc w:val="left"/>
      <w:pPr>
        <w:ind w:left="1440" w:hanging="360"/>
      </w:pPr>
      <w:rPr>
        <w:rFonts w:ascii="Arial" w:eastAsiaTheme="minorEastAsia" w:hAnsi="Arial" w:cs="Aria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8F53BC9"/>
    <w:multiLevelType w:val="hybridMultilevel"/>
    <w:tmpl w:val="7F8221DA"/>
    <w:lvl w:ilvl="0" w:tplc="13307E36">
      <w:start w:val="1"/>
      <w:numFmt w:val="bullet"/>
      <w:lvlText w:val="-"/>
      <w:lvlJc w:val="left"/>
      <w:pPr>
        <w:ind w:left="720" w:hanging="360"/>
      </w:pPr>
      <w:rPr>
        <w:rFonts w:ascii="Times New Roman" w:hAnsi="Times New Roman" w:cs="Times New Roman" w:hint="default"/>
      </w:rPr>
    </w:lvl>
    <w:lvl w:ilvl="1" w:tplc="8132E7B2">
      <w:start w:val="1"/>
      <w:numFmt w:val="bullet"/>
      <w:lvlText w:val="o"/>
      <w:lvlJc w:val="left"/>
      <w:pPr>
        <w:ind w:left="1440" w:hanging="360"/>
      </w:pPr>
      <w:rPr>
        <w:rFonts w:ascii="Times New Roman" w:hAnsi="Times New Roman" w:cs="Times New Roman" w:hint="default"/>
      </w:rPr>
    </w:lvl>
    <w:lvl w:ilvl="2" w:tplc="14704974">
      <w:start w:val="1"/>
      <w:numFmt w:val="bullet"/>
      <w:lvlText w:val=""/>
      <w:lvlJc w:val="left"/>
      <w:pPr>
        <w:ind w:left="2160" w:hanging="360"/>
      </w:pPr>
      <w:rPr>
        <w:rFonts w:ascii="Wingdings" w:hAnsi="Wingdings" w:hint="default"/>
      </w:rPr>
    </w:lvl>
    <w:lvl w:ilvl="3" w:tplc="42647962">
      <w:start w:val="1"/>
      <w:numFmt w:val="bullet"/>
      <w:lvlText w:val=""/>
      <w:lvlJc w:val="left"/>
      <w:pPr>
        <w:ind w:left="2880" w:hanging="360"/>
      </w:pPr>
      <w:rPr>
        <w:rFonts w:ascii="Symbol" w:hAnsi="Symbol" w:hint="default"/>
      </w:rPr>
    </w:lvl>
    <w:lvl w:ilvl="4" w:tplc="1FAC5356">
      <w:start w:val="1"/>
      <w:numFmt w:val="bullet"/>
      <w:lvlText w:val="o"/>
      <w:lvlJc w:val="left"/>
      <w:pPr>
        <w:ind w:left="3600" w:hanging="360"/>
      </w:pPr>
      <w:rPr>
        <w:rFonts w:ascii="Courier New" w:hAnsi="Courier New" w:cs="Times New Roman" w:hint="default"/>
      </w:rPr>
    </w:lvl>
    <w:lvl w:ilvl="5" w:tplc="89C0F25A">
      <w:start w:val="1"/>
      <w:numFmt w:val="bullet"/>
      <w:lvlText w:val=""/>
      <w:lvlJc w:val="left"/>
      <w:pPr>
        <w:ind w:left="4320" w:hanging="360"/>
      </w:pPr>
      <w:rPr>
        <w:rFonts w:ascii="Wingdings" w:hAnsi="Wingdings" w:hint="default"/>
      </w:rPr>
    </w:lvl>
    <w:lvl w:ilvl="6" w:tplc="1D1636DE">
      <w:start w:val="1"/>
      <w:numFmt w:val="bullet"/>
      <w:lvlText w:val=""/>
      <w:lvlJc w:val="left"/>
      <w:pPr>
        <w:ind w:left="5040" w:hanging="360"/>
      </w:pPr>
      <w:rPr>
        <w:rFonts w:ascii="Symbol" w:hAnsi="Symbol" w:hint="default"/>
      </w:rPr>
    </w:lvl>
    <w:lvl w:ilvl="7" w:tplc="3A0C436A">
      <w:start w:val="1"/>
      <w:numFmt w:val="bullet"/>
      <w:lvlText w:val="o"/>
      <w:lvlJc w:val="left"/>
      <w:pPr>
        <w:ind w:left="5760" w:hanging="360"/>
      </w:pPr>
      <w:rPr>
        <w:rFonts w:ascii="Courier New" w:hAnsi="Courier New" w:cs="Times New Roman" w:hint="default"/>
      </w:rPr>
    </w:lvl>
    <w:lvl w:ilvl="8" w:tplc="952ADEAA">
      <w:start w:val="1"/>
      <w:numFmt w:val="bullet"/>
      <w:lvlText w:val=""/>
      <w:lvlJc w:val="left"/>
      <w:pPr>
        <w:ind w:left="6480" w:hanging="360"/>
      </w:pPr>
      <w:rPr>
        <w:rFonts w:ascii="Wingdings" w:hAnsi="Wingdings" w:hint="default"/>
      </w:rPr>
    </w:lvl>
  </w:abstractNum>
  <w:abstractNum w:abstractNumId="18" w15:restartNumberingAfterBreak="0">
    <w:nsid w:val="3B6E367E"/>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F641C5B"/>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4BE386F"/>
    <w:multiLevelType w:val="hybridMultilevel"/>
    <w:tmpl w:val="E4B6C126"/>
    <w:lvl w:ilvl="0" w:tplc="47FE5B8E">
      <w:start w:val="1"/>
      <w:numFmt w:val="decimal"/>
      <w:lvlText w:val="(%1)"/>
      <w:lvlJc w:val="left"/>
      <w:pPr>
        <w:ind w:left="720" w:hanging="360"/>
      </w:pPr>
    </w:lvl>
    <w:lvl w:ilvl="1" w:tplc="CBC4C6DC">
      <w:start w:val="1"/>
      <w:numFmt w:val="lowerLetter"/>
      <w:lvlText w:val="%2."/>
      <w:lvlJc w:val="left"/>
      <w:pPr>
        <w:ind w:left="1440" w:hanging="360"/>
      </w:pPr>
    </w:lvl>
    <w:lvl w:ilvl="2" w:tplc="7062D4AA">
      <w:start w:val="1"/>
      <w:numFmt w:val="lowerRoman"/>
      <w:lvlText w:val="%3."/>
      <w:lvlJc w:val="right"/>
      <w:pPr>
        <w:ind w:left="2160" w:hanging="180"/>
      </w:pPr>
    </w:lvl>
    <w:lvl w:ilvl="3" w:tplc="1F30D2FA">
      <w:start w:val="1"/>
      <w:numFmt w:val="decimal"/>
      <w:lvlText w:val="%4."/>
      <w:lvlJc w:val="left"/>
      <w:pPr>
        <w:ind w:left="2880" w:hanging="360"/>
      </w:pPr>
    </w:lvl>
    <w:lvl w:ilvl="4" w:tplc="553E90C0">
      <w:start w:val="1"/>
      <w:numFmt w:val="lowerLetter"/>
      <w:lvlText w:val="%5."/>
      <w:lvlJc w:val="left"/>
      <w:pPr>
        <w:ind w:left="3600" w:hanging="360"/>
      </w:pPr>
    </w:lvl>
    <w:lvl w:ilvl="5" w:tplc="7ABE4C3E">
      <w:start w:val="1"/>
      <w:numFmt w:val="lowerRoman"/>
      <w:lvlText w:val="%6."/>
      <w:lvlJc w:val="right"/>
      <w:pPr>
        <w:ind w:left="4320" w:hanging="180"/>
      </w:pPr>
    </w:lvl>
    <w:lvl w:ilvl="6" w:tplc="7C72C1F0">
      <w:start w:val="1"/>
      <w:numFmt w:val="decimal"/>
      <w:lvlText w:val="%7."/>
      <w:lvlJc w:val="left"/>
      <w:pPr>
        <w:ind w:left="5040" w:hanging="360"/>
      </w:pPr>
    </w:lvl>
    <w:lvl w:ilvl="7" w:tplc="B4A22132">
      <w:start w:val="1"/>
      <w:numFmt w:val="lowerLetter"/>
      <w:lvlText w:val="%8."/>
      <w:lvlJc w:val="left"/>
      <w:pPr>
        <w:ind w:left="5760" w:hanging="360"/>
      </w:pPr>
    </w:lvl>
    <w:lvl w:ilvl="8" w:tplc="BE428692">
      <w:start w:val="1"/>
      <w:numFmt w:val="lowerRoman"/>
      <w:lvlText w:val="%9."/>
      <w:lvlJc w:val="right"/>
      <w:pPr>
        <w:ind w:left="6480" w:hanging="180"/>
      </w:pPr>
    </w:lvl>
  </w:abstractNum>
  <w:abstractNum w:abstractNumId="21" w15:restartNumberingAfterBreak="0">
    <w:nsid w:val="4BD4D467"/>
    <w:multiLevelType w:val="hybridMultilevel"/>
    <w:tmpl w:val="F4BC8C0E"/>
    <w:lvl w:ilvl="0" w:tplc="946A0FDE">
      <w:start w:val="1"/>
      <w:numFmt w:val="bullet"/>
      <w:lvlText w:val=""/>
      <w:lvlJc w:val="left"/>
      <w:pPr>
        <w:ind w:left="720" w:hanging="360"/>
      </w:pPr>
      <w:rPr>
        <w:rFonts w:ascii="Symbol" w:hAnsi="Symbol" w:hint="default"/>
      </w:rPr>
    </w:lvl>
    <w:lvl w:ilvl="1" w:tplc="0324EBD0">
      <w:start w:val="1"/>
      <w:numFmt w:val="bullet"/>
      <w:lvlText w:val="o"/>
      <w:lvlJc w:val="left"/>
      <w:pPr>
        <w:ind w:left="1440" w:hanging="360"/>
      </w:pPr>
      <w:rPr>
        <w:rFonts w:ascii="Courier New" w:hAnsi="Courier New" w:hint="default"/>
      </w:rPr>
    </w:lvl>
    <w:lvl w:ilvl="2" w:tplc="36E444CE">
      <w:start w:val="1"/>
      <w:numFmt w:val="bullet"/>
      <w:lvlText w:val=""/>
      <w:lvlJc w:val="left"/>
      <w:pPr>
        <w:ind w:left="2160" w:hanging="360"/>
      </w:pPr>
      <w:rPr>
        <w:rFonts w:ascii="Wingdings" w:hAnsi="Wingdings" w:hint="default"/>
      </w:rPr>
    </w:lvl>
    <w:lvl w:ilvl="3" w:tplc="E3B8C2FC">
      <w:start w:val="1"/>
      <w:numFmt w:val="bullet"/>
      <w:lvlText w:val=""/>
      <w:lvlJc w:val="left"/>
      <w:pPr>
        <w:ind w:left="2880" w:hanging="360"/>
      </w:pPr>
      <w:rPr>
        <w:rFonts w:ascii="Symbol" w:hAnsi="Symbol" w:hint="default"/>
      </w:rPr>
    </w:lvl>
    <w:lvl w:ilvl="4" w:tplc="ECB46022">
      <w:start w:val="1"/>
      <w:numFmt w:val="bullet"/>
      <w:lvlText w:val="o"/>
      <w:lvlJc w:val="left"/>
      <w:pPr>
        <w:ind w:left="3600" w:hanging="360"/>
      </w:pPr>
      <w:rPr>
        <w:rFonts w:ascii="Courier New" w:hAnsi="Courier New" w:hint="default"/>
      </w:rPr>
    </w:lvl>
    <w:lvl w:ilvl="5" w:tplc="76AE6114">
      <w:start w:val="1"/>
      <w:numFmt w:val="bullet"/>
      <w:lvlText w:val=""/>
      <w:lvlJc w:val="left"/>
      <w:pPr>
        <w:ind w:left="4320" w:hanging="360"/>
      </w:pPr>
      <w:rPr>
        <w:rFonts w:ascii="Wingdings" w:hAnsi="Wingdings" w:hint="default"/>
      </w:rPr>
    </w:lvl>
    <w:lvl w:ilvl="6" w:tplc="97B2284E">
      <w:start w:val="1"/>
      <w:numFmt w:val="bullet"/>
      <w:lvlText w:val=""/>
      <w:lvlJc w:val="left"/>
      <w:pPr>
        <w:ind w:left="5040" w:hanging="360"/>
      </w:pPr>
      <w:rPr>
        <w:rFonts w:ascii="Symbol" w:hAnsi="Symbol" w:hint="default"/>
      </w:rPr>
    </w:lvl>
    <w:lvl w:ilvl="7" w:tplc="7AC0B28C">
      <w:start w:val="1"/>
      <w:numFmt w:val="bullet"/>
      <w:lvlText w:val="o"/>
      <w:lvlJc w:val="left"/>
      <w:pPr>
        <w:ind w:left="5760" w:hanging="360"/>
      </w:pPr>
      <w:rPr>
        <w:rFonts w:ascii="Courier New" w:hAnsi="Courier New" w:hint="default"/>
      </w:rPr>
    </w:lvl>
    <w:lvl w:ilvl="8" w:tplc="5BC4C9A2">
      <w:start w:val="1"/>
      <w:numFmt w:val="bullet"/>
      <w:lvlText w:val=""/>
      <w:lvlJc w:val="left"/>
      <w:pPr>
        <w:ind w:left="6480" w:hanging="360"/>
      </w:pPr>
      <w:rPr>
        <w:rFonts w:ascii="Wingdings" w:hAnsi="Wingdings" w:hint="default"/>
      </w:rPr>
    </w:lvl>
  </w:abstractNum>
  <w:abstractNum w:abstractNumId="22" w15:restartNumberingAfterBreak="0">
    <w:nsid w:val="51FAF629"/>
    <w:multiLevelType w:val="hybridMultilevel"/>
    <w:tmpl w:val="4C364CB4"/>
    <w:lvl w:ilvl="0" w:tplc="2E0291E4">
      <w:start w:val="1"/>
      <w:numFmt w:val="decimal"/>
      <w:lvlText w:val="(%1)"/>
      <w:lvlJc w:val="left"/>
      <w:pPr>
        <w:ind w:left="720" w:hanging="360"/>
      </w:pPr>
    </w:lvl>
    <w:lvl w:ilvl="1" w:tplc="5F1E9CDE">
      <w:start w:val="1"/>
      <w:numFmt w:val="lowerLetter"/>
      <w:lvlText w:val="%2."/>
      <w:lvlJc w:val="left"/>
      <w:pPr>
        <w:ind w:left="1440" w:hanging="360"/>
      </w:pPr>
    </w:lvl>
    <w:lvl w:ilvl="2" w:tplc="6428B15C">
      <w:start w:val="1"/>
      <w:numFmt w:val="lowerRoman"/>
      <w:lvlText w:val="%3."/>
      <w:lvlJc w:val="right"/>
      <w:pPr>
        <w:ind w:left="2160" w:hanging="180"/>
      </w:pPr>
    </w:lvl>
    <w:lvl w:ilvl="3" w:tplc="A2B4779E">
      <w:start w:val="1"/>
      <w:numFmt w:val="decimal"/>
      <w:lvlText w:val="%4."/>
      <w:lvlJc w:val="left"/>
      <w:pPr>
        <w:ind w:left="2880" w:hanging="360"/>
      </w:pPr>
    </w:lvl>
    <w:lvl w:ilvl="4" w:tplc="791CAF52">
      <w:start w:val="1"/>
      <w:numFmt w:val="lowerLetter"/>
      <w:lvlText w:val="%5."/>
      <w:lvlJc w:val="left"/>
      <w:pPr>
        <w:ind w:left="3600" w:hanging="360"/>
      </w:pPr>
    </w:lvl>
    <w:lvl w:ilvl="5" w:tplc="59BCDD16">
      <w:start w:val="1"/>
      <w:numFmt w:val="lowerRoman"/>
      <w:lvlText w:val="%6."/>
      <w:lvlJc w:val="right"/>
      <w:pPr>
        <w:ind w:left="4320" w:hanging="180"/>
      </w:pPr>
    </w:lvl>
    <w:lvl w:ilvl="6" w:tplc="39862A26">
      <w:start w:val="1"/>
      <w:numFmt w:val="decimal"/>
      <w:lvlText w:val="%7."/>
      <w:lvlJc w:val="left"/>
      <w:pPr>
        <w:ind w:left="5040" w:hanging="360"/>
      </w:pPr>
    </w:lvl>
    <w:lvl w:ilvl="7" w:tplc="4DAC4132">
      <w:start w:val="1"/>
      <w:numFmt w:val="lowerLetter"/>
      <w:lvlText w:val="%8."/>
      <w:lvlJc w:val="left"/>
      <w:pPr>
        <w:ind w:left="5760" w:hanging="360"/>
      </w:pPr>
    </w:lvl>
    <w:lvl w:ilvl="8" w:tplc="ABD0EB8A">
      <w:start w:val="1"/>
      <w:numFmt w:val="lowerRoman"/>
      <w:lvlText w:val="%9."/>
      <w:lvlJc w:val="right"/>
      <w:pPr>
        <w:ind w:left="6480" w:hanging="180"/>
      </w:pPr>
    </w:lvl>
  </w:abstractNum>
  <w:abstractNum w:abstractNumId="23" w15:restartNumberingAfterBreak="0">
    <w:nsid w:val="5D0C96EE"/>
    <w:multiLevelType w:val="hybridMultilevel"/>
    <w:tmpl w:val="C3926A3C"/>
    <w:lvl w:ilvl="0" w:tplc="FA0AF0DA">
      <w:start w:val="1"/>
      <w:numFmt w:val="decimal"/>
      <w:lvlText w:val="%1."/>
      <w:lvlJc w:val="left"/>
      <w:pPr>
        <w:ind w:left="720" w:hanging="360"/>
      </w:pPr>
    </w:lvl>
    <w:lvl w:ilvl="1" w:tplc="96EEB22E">
      <w:start w:val="1"/>
      <w:numFmt w:val="lowerLetter"/>
      <w:lvlText w:val="%2."/>
      <w:lvlJc w:val="left"/>
      <w:pPr>
        <w:ind w:left="1440" w:hanging="360"/>
      </w:pPr>
    </w:lvl>
    <w:lvl w:ilvl="2" w:tplc="04A80512">
      <w:start w:val="1"/>
      <w:numFmt w:val="lowerRoman"/>
      <w:lvlText w:val="%3."/>
      <w:lvlJc w:val="right"/>
      <w:pPr>
        <w:ind w:left="2160" w:hanging="180"/>
      </w:pPr>
    </w:lvl>
    <w:lvl w:ilvl="3" w:tplc="C2E6785E">
      <w:start w:val="1"/>
      <w:numFmt w:val="decimal"/>
      <w:lvlText w:val="%4."/>
      <w:lvlJc w:val="left"/>
      <w:pPr>
        <w:ind w:left="2880" w:hanging="360"/>
      </w:pPr>
    </w:lvl>
    <w:lvl w:ilvl="4" w:tplc="1A884922">
      <w:start w:val="1"/>
      <w:numFmt w:val="lowerLetter"/>
      <w:lvlText w:val="%5."/>
      <w:lvlJc w:val="left"/>
      <w:pPr>
        <w:ind w:left="3600" w:hanging="360"/>
      </w:pPr>
    </w:lvl>
    <w:lvl w:ilvl="5" w:tplc="0A64E74E">
      <w:start w:val="1"/>
      <w:numFmt w:val="lowerRoman"/>
      <w:lvlText w:val="%6."/>
      <w:lvlJc w:val="right"/>
      <w:pPr>
        <w:ind w:left="4320" w:hanging="180"/>
      </w:pPr>
    </w:lvl>
    <w:lvl w:ilvl="6" w:tplc="43ACACD4">
      <w:start w:val="1"/>
      <w:numFmt w:val="decimal"/>
      <w:lvlText w:val="%7."/>
      <w:lvlJc w:val="left"/>
      <w:pPr>
        <w:ind w:left="5040" w:hanging="360"/>
      </w:pPr>
    </w:lvl>
    <w:lvl w:ilvl="7" w:tplc="DED6396A">
      <w:start w:val="1"/>
      <w:numFmt w:val="lowerLetter"/>
      <w:lvlText w:val="%8."/>
      <w:lvlJc w:val="left"/>
      <w:pPr>
        <w:ind w:left="5760" w:hanging="360"/>
      </w:pPr>
    </w:lvl>
    <w:lvl w:ilvl="8" w:tplc="1854C816">
      <w:start w:val="1"/>
      <w:numFmt w:val="lowerRoman"/>
      <w:lvlText w:val="%9."/>
      <w:lvlJc w:val="right"/>
      <w:pPr>
        <w:ind w:left="6480" w:hanging="180"/>
      </w:pPr>
    </w:lvl>
  </w:abstractNum>
  <w:abstractNum w:abstractNumId="24" w15:restartNumberingAfterBreak="0">
    <w:nsid w:val="5D583750"/>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DBE129D"/>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38A8BD0"/>
    <w:multiLevelType w:val="hybridMultilevel"/>
    <w:tmpl w:val="7916E3A6"/>
    <w:lvl w:ilvl="0" w:tplc="0198674C">
      <w:start w:val="1"/>
      <w:numFmt w:val="bullet"/>
      <w:lvlText w:val="-"/>
      <w:lvlJc w:val="left"/>
      <w:pPr>
        <w:ind w:left="720" w:hanging="360"/>
      </w:pPr>
      <w:rPr>
        <w:rFonts w:ascii="&quot;Times New Roman&quot;,serif" w:hAnsi="&quot;Times New Roman&quot;,serif" w:hint="default"/>
      </w:rPr>
    </w:lvl>
    <w:lvl w:ilvl="1" w:tplc="69E282BE">
      <w:start w:val="1"/>
      <w:numFmt w:val="bullet"/>
      <w:lvlText w:val="o"/>
      <w:lvlJc w:val="left"/>
      <w:pPr>
        <w:ind w:left="1440" w:hanging="360"/>
      </w:pPr>
      <w:rPr>
        <w:rFonts w:ascii="Courier New" w:hAnsi="Courier New" w:hint="default"/>
      </w:rPr>
    </w:lvl>
    <w:lvl w:ilvl="2" w:tplc="5B5C4CCA">
      <w:start w:val="1"/>
      <w:numFmt w:val="bullet"/>
      <w:lvlText w:val=""/>
      <w:lvlJc w:val="left"/>
      <w:pPr>
        <w:ind w:left="2160" w:hanging="360"/>
      </w:pPr>
      <w:rPr>
        <w:rFonts w:ascii="Wingdings" w:hAnsi="Wingdings" w:hint="default"/>
      </w:rPr>
    </w:lvl>
    <w:lvl w:ilvl="3" w:tplc="490A6FB2">
      <w:start w:val="1"/>
      <w:numFmt w:val="bullet"/>
      <w:lvlText w:val=""/>
      <w:lvlJc w:val="left"/>
      <w:pPr>
        <w:ind w:left="2880" w:hanging="360"/>
      </w:pPr>
      <w:rPr>
        <w:rFonts w:ascii="Symbol" w:hAnsi="Symbol" w:hint="default"/>
      </w:rPr>
    </w:lvl>
    <w:lvl w:ilvl="4" w:tplc="7D5A4A3A">
      <w:start w:val="1"/>
      <w:numFmt w:val="bullet"/>
      <w:lvlText w:val="o"/>
      <w:lvlJc w:val="left"/>
      <w:pPr>
        <w:ind w:left="3600" w:hanging="360"/>
      </w:pPr>
      <w:rPr>
        <w:rFonts w:ascii="Courier New" w:hAnsi="Courier New" w:hint="default"/>
      </w:rPr>
    </w:lvl>
    <w:lvl w:ilvl="5" w:tplc="F1500C78">
      <w:start w:val="1"/>
      <w:numFmt w:val="bullet"/>
      <w:lvlText w:val=""/>
      <w:lvlJc w:val="left"/>
      <w:pPr>
        <w:ind w:left="4320" w:hanging="360"/>
      </w:pPr>
      <w:rPr>
        <w:rFonts w:ascii="Wingdings" w:hAnsi="Wingdings" w:hint="default"/>
      </w:rPr>
    </w:lvl>
    <w:lvl w:ilvl="6" w:tplc="C5E0B2DE">
      <w:start w:val="1"/>
      <w:numFmt w:val="bullet"/>
      <w:lvlText w:val=""/>
      <w:lvlJc w:val="left"/>
      <w:pPr>
        <w:ind w:left="5040" w:hanging="360"/>
      </w:pPr>
      <w:rPr>
        <w:rFonts w:ascii="Symbol" w:hAnsi="Symbol" w:hint="default"/>
      </w:rPr>
    </w:lvl>
    <w:lvl w:ilvl="7" w:tplc="93C220B8">
      <w:start w:val="1"/>
      <w:numFmt w:val="bullet"/>
      <w:lvlText w:val="o"/>
      <w:lvlJc w:val="left"/>
      <w:pPr>
        <w:ind w:left="5760" w:hanging="360"/>
      </w:pPr>
      <w:rPr>
        <w:rFonts w:ascii="Courier New" w:hAnsi="Courier New" w:hint="default"/>
      </w:rPr>
    </w:lvl>
    <w:lvl w:ilvl="8" w:tplc="9AD21398">
      <w:start w:val="1"/>
      <w:numFmt w:val="bullet"/>
      <w:lvlText w:val=""/>
      <w:lvlJc w:val="left"/>
      <w:pPr>
        <w:ind w:left="6480" w:hanging="360"/>
      </w:pPr>
      <w:rPr>
        <w:rFonts w:ascii="Wingdings" w:hAnsi="Wingdings" w:hint="default"/>
      </w:rPr>
    </w:lvl>
  </w:abstractNum>
  <w:abstractNum w:abstractNumId="27" w15:restartNumberingAfterBreak="0">
    <w:nsid w:val="69C946F7"/>
    <w:multiLevelType w:val="hybridMultilevel"/>
    <w:tmpl w:val="67D60366"/>
    <w:lvl w:ilvl="0" w:tplc="CE94791E">
      <w:start w:val="1"/>
      <w:numFmt w:val="bullet"/>
      <w:lvlText w:val=""/>
      <w:lvlJc w:val="left"/>
      <w:pPr>
        <w:ind w:left="720" w:hanging="360"/>
      </w:pPr>
      <w:rPr>
        <w:rFonts w:ascii="Symbol" w:hAnsi="Symbol" w:hint="default"/>
      </w:rPr>
    </w:lvl>
    <w:lvl w:ilvl="1" w:tplc="0DDE6762">
      <w:start w:val="1"/>
      <w:numFmt w:val="bullet"/>
      <w:lvlText w:val="o"/>
      <w:lvlJc w:val="left"/>
      <w:pPr>
        <w:ind w:left="1440" w:hanging="360"/>
      </w:pPr>
      <w:rPr>
        <w:rFonts w:ascii="Courier New" w:hAnsi="Courier New" w:hint="default"/>
      </w:rPr>
    </w:lvl>
    <w:lvl w:ilvl="2" w:tplc="84BA5D40">
      <w:start w:val="1"/>
      <w:numFmt w:val="bullet"/>
      <w:lvlText w:val=""/>
      <w:lvlJc w:val="left"/>
      <w:pPr>
        <w:ind w:left="2160" w:hanging="360"/>
      </w:pPr>
      <w:rPr>
        <w:rFonts w:ascii="Wingdings" w:hAnsi="Wingdings" w:hint="default"/>
      </w:rPr>
    </w:lvl>
    <w:lvl w:ilvl="3" w:tplc="CC6CDD48">
      <w:start w:val="1"/>
      <w:numFmt w:val="bullet"/>
      <w:lvlText w:val=""/>
      <w:lvlJc w:val="left"/>
      <w:pPr>
        <w:ind w:left="2880" w:hanging="360"/>
      </w:pPr>
      <w:rPr>
        <w:rFonts w:ascii="Symbol" w:hAnsi="Symbol" w:hint="default"/>
      </w:rPr>
    </w:lvl>
    <w:lvl w:ilvl="4" w:tplc="9A424996">
      <w:start w:val="1"/>
      <w:numFmt w:val="bullet"/>
      <w:lvlText w:val="o"/>
      <w:lvlJc w:val="left"/>
      <w:pPr>
        <w:ind w:left="3600" w:hanging="360"/>
      </w:pPr>
      <w:rPr>
        <w:rFonts w:ascii="Courier New" w:hAnsi="Courier New" w:hint="default"/>
      </w:rPr>
    </w:lvl>
    <w:lvl w:ilvl="5" w:tplc="812283DC">
      <w:start w:val="1"/>
      <w:numFmt w:val="bullet"/>
      <w:lvlText w:val=""/>
      <w:lvlJc w:val="left"/>
      <w:pPr>
        <w:ind w:left="4320" w:hanging="360"/>
      </w:pPr>
      <w:rPr>
        <w:rFonts w:ascii="Wingdings" w:hAnsi="Wingdings" w:hint="default"/>
      </w:rPr>
    </w:lvl>
    <w:lvl w:ilvl="6" w:tplc="F314C64C">
      <w:start w:val="1"/>
      <w:numFmt w:val="bullet"/>
      <w:lvlText w:val=""/>
      <w:lvlJc w:val="left"/>
      <w:pPr>
        <w:ind w:left="5040" w:hanging="360"/>
      </w:pPr>
      <w:rPr>
        <w:rFonts w:ascii="Symbol" w:hAnsi="Symbol" w:hint="default"/>
      </w:rPr>
    </w:lvl>
    <w:lvl w:ilvl="7" w:tplc="011A8EB2">
      <w:start w:val="1"/>
      <w:numFmt w:val="bullet"/>
      <w:lvlText w:val="o"/>
      <w:lvlJc w:val="left"/>
      <w:pPr>
        <w:ind w:left="5760" w:hanging="360"/>
      </w:pPr>
      <w:rPr>
        <w:rFonts w:ascii="Courier New" w:hAnsi="Courier New" w:hint="default"/>
      </w:rPr>
    </w:lvl>
    <w:lvl w:ilvl="8" w:tplc="A6BE4A5C">
      <w:start w:val="1"/>
      <w:numFmt w:val="bullet"/>
      <w:lvlText w:val=""/>
      <w:lvlJc w:val="left"/>
      <w:pPr>
        <w:ind w:left="6480" w:hanging="360"/>
      </w:pPr>
      <w:rPr>
        <w:rFonts w:ascii="Wingdings" w:hAnsi="Wingdings" w:hint="default"/>
      </w:rPr>
    </w:lvl>
  </w:abstractNum>
  <w:abstractNum w:abstractNumId="28" w15:restartNumberingAfterBreak="0">
    <w:nsid w:val="6B0D142A"/>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3D33023"/>
    <w:multiLevelType w:val="hybridMultilevel"/>
    <w:tmpl w:val="C26E693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7A7A6801"/>
    <w:multiLevelType w:val="hybridMultilevel"/>
    <w:tmpl w:val="7D4C2B46"/>
    <w:lvl w:ilvl="0" w:tplc="0809000B">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7B654CF1"/>
    <w:multiLevelType w:val="hybridMultilevel"/>
    <w:tmpl w:val="5D7AAA42"/>
    <w:lvl w:ilvl="0" w:tplc="564C1E6C">
      <w:start w:val="1"/>
      <w:numFmt w:val="bullet"/>
      <w:lvlText w:val="-"/>
      <w:lvlJc w:val="left"/>
      <w:pPr>
        <w:ind w:left="720" w:hanging="360"/>
      </w:pPr>
      <w:rPr>
        <w:rFonts w:ascii="Arial" w:hAnsi="Arial" w:hint="default"/>
      </w:rPr>
    </w:lvl>
    <w:lvl w:ilvl="1" w:tplc="6276A418">
      <w:start w:val="1"/>
      <w:numFmt w:val="bullet"/>
      <w:lvlText w:val="o"/>
      <w:lvlJc w:val="left"/>
      <w:pPr>
        <w:ind w:left="1440" w:hanging="360"/>
      </w:pPr>
      <w:rPr>
        <w:rFonts w:ascii="Courier New" w:hAnsi="Courier New" w:hint="default"/>
      </w:rPr>
    </w:lvl>
    <w:lvl w:ilvl="2" w:tplc="C8F62F56">
      <w:start w:val="1"/>
      <w:numFmt w:val="bullet"/>
      <w:lvlText w:val=""/>
      <w:lvlJc w:val="left"/>
      <w:pPr>
        <w:ind w:left="2160" w:hanging="360"/>
      </w:pPr>
      <w:rPr>
        <w:rFonts w:ascii="Wingdings" w:hAnsi="Wingdings" w:hint="default"/>
      </w:rPr>
    </w:lvl>
    <w:lvl w:ilvl="3" w:tplc="59E07A9A">
      <w:start w:val="1"/>
      <w:numFmt w:val="bullet"/>
      <w:lvlText w:val=""/>
      <w:lvlJc w:val="left"/>
      <w:pPr>
        <w:ind w:left="2880" w:hanging="360"/>
      </w:pPr>
      <w:rPr>
        <w:rFonts w:ascii="Symbol" w:hAnsi="Symbol" w:hint="default"/>
      </w:rPr>
    </w:lvl>
    <w:lvl w:ilvl="4" w:tplc="070C9078">
      <w:start w:val="1"/>
      <w:numFmt w:val="bullet"/>
      <w:lvlText w:val="o"/>
      <w:lvlJc w:val="left"/>
      <w:pPr>
        <w:ind w:left="3600" w:hanging="360"/>
      </w:pPr>
      <w:rPr>
        <w:rFonts w:ascii="Courier New" w:hAnsi="Courier New" w:hint="default"/>
      </w:rPr>
    </w:lvl>
    <w:lvl w:ilvl="5" w:tplc="D3423F42">
      <w:start w:val="1"/>
      <w:numFmt w:val="bullet"/>
      <w:lvlText w:val=""/>
      <w:lvlJc w:val="left"/>
      <w:pPr>
        <w:ind w:left="4320" w:hanging="360"/>
      </w:pPr>
      <w:rPr>
        <w:rFonts w:ascii="Wingdings" w:hAnsi="Wingdings" w:hint="default"/>
      </w:rPr>
    </w:lvl>
    <w:lvl w:ilvl="6" w:tplc="40D6BAB8">
      <w:start w:val="1"/>
      <w:numFmt w:val="bullet"/>
      <w:lvlText w:val=""/>
      <w:lvlJc w:val="left"/>
      <w:pPr>
        <w:ind w:left="5040" w:hanging="360"/>
      </w:pPr>
      <w:rPr>
        <w:rFonts w:ascii="Symbol" w:hAnsi="Symbol" w:hint="default"/>
      </w:rPr>
    </w:lvl>
    <w:lvl w:ilvl="7" w:tplc="B402246A">
      <w:start w:val="1"/>
      <w:numFmt w:val="bullet"/>
      <w:lvlText w:val="o"/>
      <w:lvlJc w:val="left"/>
      <w:pPr>
        <w:ind w:left="5760" w:hanging="360"/>
      </w:pPr>
      <w:rPr>
        <w:rFonts w:ascii="Courier New" w:hAnsi="Courier New" w:hint="default"/>
      </w:rPr>
    </w:lvl>
    <w:lvl w:ilvl="8" w:tplc="702E0044">
      <w:start w:val="1"/>
      <w:numFmt w:val="bullet"/>
      <w:lvlText w:val=""/>
      <w:lvlJc w:val="left"/>
      <w:pPr>
        <w:ind w:left="6480" w:hanging="360"/>
      </w:pPr>
      <w:rPr>
        <w:rFonts w:ascii="Wingdings" w:hAnsi="Wingdings" w:hint="default"/>
      </w:rPr>
    </w:lvl>
  </w:abstractNum>
  <w:abstractNum w:abstractNumId="32" w15:restartNumberingAfterBreak="0">
    <w:nsid w:val="7BA6714C"/>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BDAD725"/>
    <w:multiLevelType w:val="hybridMultilevel"/>
    <w:tmpl w:val="EEF61A1A"/>
    <w:lvl w:ilvl="0" w:tplc="A0A2165A">
      <w:start w:val="1"/>
      <w:numFmt w:val="decimal"/>
      <w:lvlText w:val="%1."/>
      <w:lvlJc w:val="left"/>
      <w:pPr>
        <w:ind w:left="720" w:hanging="360"/>
      </w:pPr>
    </w:lvl>
    <w:lvl w:ilvl="1" w:tplc="D9180AA0">
      <w:start w:val="1"/>
      <w:numFmt w:val="lowerLetter"/>
      <w:lvlText w:val="%2."/>
      <w:lvlJc w:val="left"/>
      <w:pPr>
        <w:ind w:left="1440" w:hanging="360"/>
      </w:pPr>
    </w:lvl>
    <w:lvl w:ilvl="2" w:tplc="01824BE2">
      <w:start w:val="1"/>
      <w:numFmt w:val="lowerRoman"/>
      <w:lvlText w:val="%3."/>
      <w:lvlJc w:val="right"/>
      <w:pPr>
        <w:ind w:left="2160" w:hanging="180"/>
      </w:pPr>
    </w:lvl>
    <w:lvl w:ilvl="3" w:tplc="A0427E26">
      <w:start w:val="1"/>
      <w:numFmt w:val="decimal"/>
      <w:lvlText w:val="%4."/>
      <w:lvlJc w:val="left"/>
      <w:pPr>
        <w:ind w:left="2880" w:hanging="360"/>
      </w:pPr>
    </w:lvl>
    <w:lvl w:ilvl="4" w:tplc="F1C4A2E8">
      <w:start w:val="1"/>
      <w:numFmt w:val="lowerLetter"/>
      <w:lvlText w:val="%5."/>
      <w:lvlJc w:val="left"/>
      <w:pPr>
        <w:ind w:left="3600" w:hanging="360"/>
      </w:pPr>
    </w:lvl>
    <w:lvl w:ilvl="5" w:tplc="3BEAD6BA">
      <w:start w:val="1"/>
      <w:numFmt w:val="lowerRoman"/>
      <w:lvlText w:val="%6."/>
      <w:lvlJc w:val="right"/>
      <w:pPr>
        <w:ind w:left="4320" w:hanging="180"/>
      </w:pPr>
    </w:lvl>
    <w:lvl w:ilvl="6" w:tplc="32BCA4DC">
      <w:start w:val="1"/>
      <w:numFmt w:val="decimal"/>
      <w:lvlText w:val="%7."/>
      <w:lvlJc w:val="left"/>
      <w:pPr>
        <w:ind w:left="5040" w:hanging="360"/>
      </w:pPr>
    </w:lvl>
    <w:lvl w:ilvl="7" w:tplc="1A62A702">
      <w:start w:val="1"/>
      <w:numFmt w:val="lowerLetter"/>
      <w:lvlText w:val="%8."/>
      <w:lvlJc w:val="left"/>
      <w:pPr>
        <w:ind w:left="5760" w:hanging="360"/>
      </w:pPr>
    </w:lvl>
    <w:lvl w:ilvl="8" w:tplc="7676F4DC">
      <w:start w:val="1"/>
      <w:numFmt w:val="lowerRoman"/>
      <w:lvlText w:val="%9."/>
      <w:lvlJc w:val="right"/>
      <w:pPr>
        <w:ind w:left="6480" w:hanging="180"/>
      </w:pPr>
    </w:lvl>
  </w:abstractNum>
  <w:abstractNum w:abstractNumId="34" w15:restartNumberingAfterBreak="0">
    <w:nsid w:val="7E12779B"/>
    <w:multiLevelType w:val="hybridMultilevel"/>
    <w:tmpl w:val="2594188C"/>
    <w:lvl w:ilvl="0" w:tplc="33E421D6">
      <w:start w:val="1"/>
      <w:numFmt w:val="lowerLetter"/>
      <w:lvlText w:val="%1."/>
      <w:lvlJc w:val="left"/>
      <w:pPr>
        <w:ind w:left="720" w:hanging="360"/>
      </w:pPr>
    </w:lvl>
    <w:lvl w:ilvl="1" w:tplc="6E341BD4">
      <w:start w:val="1"/>
      <w:numFmt w:val="lowerLetter"/>
      <w:lvlText w:val="%2."/>
      <w:lvlJc w:val="left"/>
      <w:pPr>
        <w:ind w:left="1440" w:hanging="360"/>
      </w:pPr>
    </w:lvl>
    <w:lvl w:ilvl="2" w:tplc="E61C6C6E">
      <w:start w:val="1"/>
      <w:numFmt w:val="lowerRoman"/>
      <w:lvlText w:val="%3."/>
      <w:lvlJc w:val="right"/>
      <w:pPr>
        <w:ind w:left="2160" w:hanging="180"/>
      </w:pPr>
    </w:lvl>
    <w:lvl w:ilvl="3" w:tplc="11A2BBF0">
      <w:start w:val="1"/>
      <w:numFmt w:val="decimal"/>
      <w:lvlText w:val="%4."/>
      <w:lvlJc w:val="left"/>
      <w:pPr>
        <w:ind w:left="2880" w:hanging="360"/>
      </w:pPr>
    </w:lvl>
    <w:lvl w:ilvl="4" w:tplc="7C4C0C44">
      <w:start w:val="1"/>
      <w:numFmt w:val="lowerLetter"/>
      <w:lvlText w:val="%5."/>
      <w:lvlJc w:val="left"/>
      <w:pPr>
        <w:ind w:left="3600" w:hanging="360"/>
      </w:pPr>
    </w:lvl>
    <w:lvl w:ilvl="5" w:tplc="00204BFA">
      <w:start w:val="1"/>
      <w:numFmt w:val="lowerRoman"/>
      <w:lvlText w:val="%6."/>
      <w:lvlJc w:val="right"/>
      <w:pPr>
        <w:ind w:left="4320" w:hanging="180"/>
      </w:pPr>
    </w:lvl>
    <w:lvl w:ilvl="6" w:tplc="1A5C8B1E">
      <w:start w:val="1"/>
      <w:numFmt w:val="decimal"/>
      <w:lvlText w:val="%7."/>
      <w:lvlJc w:val="left"/>
      <w:pPr>
        <w:ind w:left="5040" w:hanging="360"/>
      </w:pPr>
    </w:lvl>
    <w:lvl w:ilvl="7" w:tplc="A8ECFB7C">
      <w:start w:val="1"/>
      <w:numFmt w:val="lowerLetter"/>
      <w:lvlText w:val="%8."/>
      <w:lvlJc w:val="left"/>
      <w:pPr>
        <w:ind w:left="5760" w:hanging="360"/>
      </w:pPr>
    </w:lvl>
    <w:lvl w:ilvl="8" w:tplc="90E8A92E">
      <w:start w:val="1"/>
      <w:numFmt w:val="lowerRoman"/>
      <w:lvlText w:val="%9."/>
      <w:lvlJc w:val="right"/>
      <w:pPr>
        <w:ind w:left="6480" w:hanging="180"/>
      </w:pPr>
    </w:lvl>
  </w:abstractNum>
  <w:abstractNum w:abstractNumId="35" w15:restartNumberingAfterBreak="0">
    <w:nsid w:val="7EBFC2DC"/>
    <w:multiLevelType w:val="hybridMultilevel"/>
    <w:tmpl w:val="B9069AF8"/>
    <w:lvl w:ilvl="0" w:tplc="B43633C2">
      <w:start w:val="1"/>
      <w:numFmt w:val="bullet"/>
      <w:lvlText w:val="-"/>
      <w:lvlJc w:val="left"/>
      <w:pPr>
        <w:ind w:left="720" w:hanging="360"/>
      </w:pPr>
      <w:rPr>
        <w:rFonts w:ascii="Arial" w:hAnsi="Arial" w:hint="default"/>
      </w:rPr>
    </w:lvl>
    <w:lvl w:ilvl="1" w:tplc="EA72BC16">
      <w:start w:val="1"/>
      <w:numFmt w:val="bullet"/>
      <w:lvlText w:val="o"/>
      <w:lvlJc w:val="left"/>
      <w:pPr>
        <w:ind w:left="1440" w:hanging="360"/>
      </w:pPr>
      <w:rPr>
        <w:rFonts w:ascii="&quot;Courier New&quot;" w:hAnsi="&quot;Courier New&quot;" w:hint="default"/>
      </w:rPr>
    </w:lvl>
    <w:lvl w:ilvl="2" w:tplc="286E827A">
      <w:start w:val="1"/>
      <w:numFmt w:val="bullet"/>
      <w:lvlText w:val=""/>
      <w:lvlJc w:val="left"/>
      <w:pPr>
        <w:ind w:left="2160" w:hanging="360"/>
      </w:pPr>
      <w:rPr>
        <w:rFonts w:ascii="Wingdings" w:hAnsi="Wingdings" w:hint="default"/>
      </w:rPr>
    </w:lvl>
    <w:lvl w:ilvl="3" w:tplc="F5CAD162">
      <w:start w:val="1"/>
      <w:numFmt w:val="bullet"/>
      <w:lvlText w:val=""/>
      <w:lvlJc w:val="left"/>
      <w:pPr>
        <w:ind w:left="2880" w:hanging="360"/>
      </w:pPr>
      <w:rPr>
        <w:rFonts w:ascii="Symbol" w:hAnsi="Symbol" w:hint="default"/>
      </w:rPr>
    </w:lvl>
    <w:lvl w:ilvl="4" w:tplc="335833DC">
      <w:start w:val="1"/>
      <w:numFmt w:val="bullet"/>
      <w:lvlText w:val="o"/>
      <w:lvlJc w:val="left"/>
      <w:pPr>
        <w:ind w:left="3600" w:hanging="360"/>
      </w:pPr>
      <w:rPr>
        <w:rFonts w:ascii="Courier New" w:hAnsi="Courier New" w:hint="default"/>
      </w:rPr>
    </w:lvl>
    <w:lvl w:ilvl="5" w:tplc="D82EEF20">
      <w:start w:val="1"/>
      <w:numFmt w:val="bullet"/>
      <w:lvlText w:val=""/>
      <w:lvlJc w:val="left"/>
      <w:pPr>
        <w:ind w:left="4320" w:hanging="360"/>
      </w:pPr>
      <w:rPr>
        <w:rFonts w:ascii="Wingdings" w:hAnsi="Wingdings" w:hint="default"/>
      </w:rPr>
    </w:lvl>
    <w:lvl w:ilvl="6" w:tplc="3904A106">
      <w:start w:val="1"/>
      <w:numFmt w:val="bullet"/>
      <w:lvlText w:val=""/>
      <w:lvlJc w:val="left"/>
      <w:pPr>
        <w:ind w:left="5040" w:hanging="360"/>
      </w:pPr>
      <w:rPr>
        <w:rFonts w:ascii="Symbol" w:hAnsi="Symbol" w:hint="default"/>
      </w:rPr>
    </w:lvl>
    <w:lvl w:ilvl="7" w:tplc="DC149AD2">
      <w:start w:val="1"/>
      <w:numFmt w:val="bullet"/>
      <w:lvlText w:val="o"/>
      <w:lvlJc w:val="left"/>
      <w:pPr>
        <w:ind w:left="5760" w:hanging="360"/>
      </w:pPr>
      <w:rPr>
        <w:rFonts w:ascii="Courier New" w:hAnsi="Courier New" w:hint="default"/>
      </w:rPr>
    </w:lvl>
    <w:lvl w:ilvl="8" w:tplc="FFF2AE08">
      <w:start w:val="1"/>
      <w:numFmt w:val="bullet"/>
      <w:lvlText w:val=""/>
      <w:lvlJc w:val="left"/>
      <w:pPr>
        <w:ind w:left="6480" w:hanging="360"/>
      </w:pPr>
      <w:rPr>
        <w:rFonts w:ascii="Wingdings" w:hAnsi="Wingdings" w:hint="default"/>
      </w:rPr>
    </w:lvl>
  </w:abstractNum>
  <w:num w:numId="1" w16cid:durableId="1478454744">
    <w:abstractNumId w:val="21"/>
  </w:num>
  <w:num w:numId="2" w16cid:durableId="1923906558">
    <w:abstractNumId w:val="4"/>
  </w:num>
  <w:num w:numId="3" w16cid:durableId="679743627">
    <w:abstractNumId w:val="14"/>
  </w:num>
  <w:num w:numId="4" w16cid:durableId="431049904">
    <w:abstractNumId w:val="31"/>
  </w:num>
  <w:num w:numId="5" w16cid:durableId="483473524">
    <w:abstractNumId w:val="35"/>
  </w:num>
  <w:num w:numId="6" w16cid:durableId="1194656633">
    <w:abstractNumId w:val="23"/>
  </w:num>
  <w:num w:numId="7" w16cid:durableId="1374691031">
    <w:abstractNumId w:val="26"/>
  </w:num>
  <w:num w:numId="8" w16cid:durableId="1938366764">
    <w:abstractNumId w:val="13"/>
  </w:num>
  <w:num w:numId="9" w16cid:durableId="848642346">
    <w:abstractNumId w:val="27"/>
  </w:num>
  <w:num w:numId="10" w16cid:durableId="2004813542">
    <w:abstractNumId w:val="8"/>
  </w:num>
  <w:num w:numId="11" w16cid:durableId="903948171">
    <w:abstractNumId w:val="34"/>
  </w:num>
  <w:num w:numId="12" w16cid:durableId="1948391634">
    <w:abstractNumId w:val="33"/>
  </w:num>
  <w:num w:numId="13" w16cid:durableId="9524824">
    <w:abstractNumId w:val="9"/>
  </w:num>
  <w:num w:numId="14" w16cid:durableId="493688442">
    <w:abstractNumId w:val="20"/>
  </w:num>
  <w:num w:numId="15" w16cid:durableId="566107248">
    <w:abstractNumId w:val="22"/>
  </w:num>
  <w:num w:numId="16" w16cid:durableId="1434591341">
    <w:abstractNumId w:val="2"/>
  </w:num>
  <w:num w:numId="17" w16cid:durableId="490223255">
    <w:abstractNumId w:val="0"/>
  </w:num>
  <w:num w:numId="18" w16cid:durableId="1171794843">
    <w:abstractNumId w:val="1"/>
  </w:num>
  <w:num w:numId="19" w16cid:durableId="654574019">
    <w:abstractNumId w:val="3"/>
  </w:num>
  <w:num w:numId="20" w16cid:durableId="1120296586">
    <w:abstractNumId w:val="15"/>
  </w:num>
  <w:num w:numId="21" w16cid:durableId="549420820">
    <w:abstractNumId w:val="25"/>
  </w:num>
  <w:num w:numId="22" w16cid:durableId="1411466924">
    <w:abstractNumId w:val="18"/>
  </w:num>
  <w:num w:numId="23" w16cid:durableId="2015305258">
    <w:abstractNumId w:val="28"/>
  </w:num>
  <w:num w:numId="24" w16cid:durableId="1581913428">
    <w:abstractNumId w:val="24"/>
  </w:num>
  <w:num w:numId="25" w16cid:durableId="114374934">
    <w:abstractNumId w:val="11"/>
  </w:num>
  <w:num w:numId="26" w16cid:durableId="2107730076">
    <w:abstractNumId w:val="32"/>
  </w:num>
  <w:num w:numId="27" w16cid:durableId="1896962776">
    <w:abstractNumId w:val="7"/>
  </w:num>
  <w:num w:numId="28" w16cid:durableId="493106246">
    <w:abstractNumId w:val="19"/>
  </w:num>
  <w:num w:numId="29" w16cid:durableId="1985968999">
    <w:abstractNumId w:val="12"/>
  </w:num>
  <w:num w:numId="30" w16cid:durableId="1325932150">
    <w:abstractNumId w:val="30"/>
  </w:num>
  <w:num w:numId="31" w16cid:durableId="361708757">
    <w:abstractNumId w:val="5"/>
  </w:num>
  <w:num w:numId="32" w16cid:durableId="2025471522">
    <w:abstractNumId w:val="16"/>
  </w:num>
  <w:num w:numId="33" w16cid:durableId="974212038">
    <w:abstractNumId w:val="17"/>
  </w:num>
  <w:num w:numId="34" w16cid:durableId="1333022946">
    <w:abstractNumId w:val="6"/>
  </w:num>
  <w:num w:numId="35" w16cid:durableId="18546827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14634813">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hideSpellingErrors/>
  <w:hideGrammaticalErrors/>
  <w:activeWritingStyle w:appName="MSWord" w:lang="en-US" w:vendorID="64" w:dllVersion="0" w:nlCheck="1" w:checkStyle="0"/>
  <w:activeWritingStyle w:appName="MSWord" w:lang="en-GB" w:vendorID="64" w:dllVersion="0" w:nlCheck="1" w:checkStyle="0"/>
  <w:activeWritingStyle w:appName="MSWord" w:lang="pl-PL" w:vendorID="64" w:dllVersion="0" w:nlCheck="1" w:checkStyle="0"/>
  <w:proofState w:spelling="clean" w:grammar="clean"/>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58E"/>
    <w:rsid w:val="00000597"/>
    <w:rsid w:val="000021F2"/>
    <w:rsid w:val="00006F03"/>
    <w:rsid w:val="000117A1"/>
    <w:rsid w:val="00012A18"/>
    <w:rsid w:val="000132F1"/>
    <w:rsid w:val="00013349"/>
    <w:rsid w:val="00014760"/>
    <w:rsid w:val="00014A39"/>
    <w:rsid w:val="000154B3"/>
    <w:rsid w:val="000174CE"/>
    <w:rsid w:val="00023DC1"/>
    <w:rsid w:val="00024CE5"/>
    <w:rsid w:val="0003177A"/>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66ABA"/>
    <w:rsid w:val="000711AA"/>
    <w:rsid w:val="00080A79"/>
    <w:rsid w:val="00081B49"/>
    <w:rsid w:val="00084FC8"/>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1CA"/>
    <w:rsid w:val="000C6897"/>
    <w:rsid w:val="000D04AD"/>
    <w:rsid w:val="000D0B5F"/>
    <w:rsid w:val="000D1123"/>
    <w:rsid w:val="000D3894"/>
    <w:rsid w:val="000D45F3"/>
    <w:rsid w:val="000D6BF4"/>
    <w:rsid w:val="000D6C0B"/>
    <w:rsid w:val="000D6DD1"/>
    <w:rsid w:val="000E2048"/>
    <w:rsid w:val="000E46EB"/>
    <w:rsid w:val="000E59EA"/>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5D2"/>
    <w:rsid w:val="00126055"/>
    <w:rsid w:val="00126F14"/>
    <w:rsid w:val="001320F7"/>
    <w:rsid w:val="00132D08"/>
    <w:rsid w:val="00132E30"/>
    <w:rsid w:val="001372E9"/>
    <w:rsid w:val="001405F3"/>
    <w:rsid w:val="001408C7"/>
    <w:rsid w:val="00142891"/>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6087"/>
    <w:rsid w:val="001A6186"/>
    <w:rsid w:val="001A7F6F"/>
    <w:rsid w:val="001B054C"/>
    <w:rsid w:val="001B5DC1"/>
    <w:rsid w:val="001B637C"/>
    <w:rsid w:val="001B6F7A"/>
    <w:rsid w:val="001C037B"/>
    <w:rsid w:val="001C1A50"/>
    <w:rsid w:val="001C1AF1"/>
    <w:rsid w:val="001C1E82"/>
    <w:rsid w:val="001C665E"/>
    <w:rsid w:val="001C77D2"/>
    <w:rsid w:val="001D2753"/>
    <w:rsid w:val="001D3BDC"/>
    <w:rsid w:val="001D3C7A"/>
    <w:rsid w:val="001D3EFB"/>
    <w:rsid w:val="001D4F26"/>
    <w:rsid w:val="001D7547"/>
    <w:rsid w:val="001D7F8E"/>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465C"/>
    <w:rsid w:val="00204EF1"/>
    <w:rsid w:val="002061F2"/>
    <w:rsid w:val="00206D17"/>
    <w:rsid w:val="00207B72"/>
    <w:rsid w:val="0021005C"/>
    <w:rsid w:val="0021292B"/>
    <w:rsid w:val="0021368F"/>
    <w:rsid w:val="002136EA"/>
    <w:rsid w:val="0021475A"/>
    <w:rsid w:val="00215880"/>
    <w:rsid w:val="002163B9"/>
    <w:rsid w:val="002205E0"/>
    <w:rsid w:val="00221421"/>
    <w:rsid w:val="00221588"/>
    <w:rsid w:val="00222A95"/>
    <w:rsid w:val="00224821"/>
    <w:rsid w:val="0022555D"/>
    <w:rsid w:val="00227E77"/>
    <w:rsid w:val="0023099E"/>
    <w:rsid w:val="00230C6F"/>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6487"/>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C1D"/>
    <w:rsid w:val="00311CE0"/>
    <w:rsid w:val="00314BF7"/>
    <w:rsid w:val="003160AB"/>
    <w:rsid w:val="00321818"/>
    <w:rsid w:val="003232DC"/>
    <w:rsid w:val="003234D6"/>
    <w:rsid w:val="00323AEE"/>
    <w:rsid w:val="003276DD"/>
    <w:rsid w:val="00331E90"/>
    <w:rsid w:val="0033448C"/>
    <w:rsid w:val="003401C7"/>
    <w:rsid w:val="0034028D"/>
    <w:rsid w:val="00340390"/>
    <w:rsid w:val="00341727"/>
    <w:rsid w:val="003419B0"/>
    <w:rsid w:val="003443A1"/>
    <w:rsid w:val="00344463"/>
    <w:rsid w:val="00344B74"/>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270"/>
    <w:rsid w:val="003E4893"/>
    <w:rsid w:val="003F301C"/>
    <w:rsid w:val="003F4EED"/>
    <w:rsid w:val="003F6BBA"/>
    <w:rsid w:val="003F7C87"/>
    <w:rsid w:val="004020C7"/>
    <w:rsid w:val="00402AD7"/>
    <w:rsid w:val="0040335B"/>
    <w:rsid w:val="004045FD"/>
    <w:rsid w:val="00406040"/>
    <w:rsid w:val="004064FD"/>
    <w:rsid w:val="00407976"/>
    <w:rsid w:val="00410BC8"/>
    <w:rsid w:val="0041195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37EE3"/>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2B1F"/>
    <w:rsid w:val="004E454D"/>
    <w:rsid w:val="004E52A6"/>
    <w:rsid w:val="004E57C2"/>
    <w:rsid w:val="004E7E15"/>
    <w:rsid w:val="004F34DD"/>
    <w:rsid w:val="004F4AA5"/>
    <w:rsid w:val="004F6406"/>
    <w:rsid w:val="004F651E"/>
    <w:rsid w:val="00505D0B"/>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4C2"/>
    <w:rsid w:val="00585D9B"/>
    <w:rsid w:val="00586CF1"/>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810"/>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15AD"/>
    <w:rsid w:val="00712AE9"/>
    <w:rsid w:val="00713D0E"/>
    <w:rsid w:val="00715F7A"/>
    <w:rsid w:val="00716A97"/>
    <w:rsid w:val="0072062A"/>
    <w:rsid w:val="0072083D"/>
    <w:rsid w:val="0072214D"/>
    <w:rsid w:val="0072284C"/>
    <w:rsid w:val="00724040"/>
    <w:rsid w:val="00727CF7"/>
    <w:rsid w:val="00730990"/>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E04"/>
    <w:rsid w:val="00777DD5"/>
    <w:rsid w:val="007816F8"/>
    <w:rsid w:val="00786142"/>
    <w:rsid w:val="00786EB6"/>
    <w:rsid w:val="007870C5"/>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3A07"/>
    <w:rsid w:val="007E424D"/>
    <w:rsid w:val="007E4D47"/>
    <w:rsid w:val="007E686B"/>
    <w:rsid w:val="007E74C1"/>
    <w:rsid w:val="007F1B3A"/>
    <w:rsid w:val="007F53F8"/>
    <w:rsid w:val="007F5E10"/>
    <w:rsid w:val="0080225B"/>
    <w:rsid w:val="00807E10"/>
    <w:rsid w:val="00807F17"/>
    <w:rsid w:val="00810764"/>
    <w:rsid w:val="00810F5E"/>
    <w:rsid w:val="00812D10"/>
    <w:rsid w:val="0081383A"/>
    <w:rsid w:val="008177EA"/>
    <w:rsid w:val="008178A0"/>
    <w:rsid w:val="008202D0"/>
    <w:rsid w:val="00820F09"/>
    <w:rsid w:val="00821915"/>
    <w:rsid w:val="0082191A"/>
    <w:rsid w:val="00825313"/>
    <w:rsid w:val="00830711"/>
    <w:rsid w:val="00830BB0"/>
    <w:rsid w:val="008310D4"/>
    <w:rsid w:val="00831148"/>
    <w:rsid w:val="00832448"/>
    <w:rsid w:val="00832AA9"/>
    <w:rsid w:val="00834B7B"/>
    <w:rsid w:val="00836F6E"/>
    <w:rsid w:val="008442E0"/>
    <w:rsid w:val="00845596"/>
    <w:rsid w:val="00845D40"/>
    <w:rsid w:val="00850F17"/>
    <w:rsid w:val="00853FFA"/>
    <w:rsid w:val="0085596F"/>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61ED"/>
    <w:rsid w:val="008B65EF"/>
    <w:rsid w:val="008B704E"/>
    <w:rsid w:val="008C0382"/>
    <w:rsid w:val="008C0885"/>
    <w:rsid w:val="008C0B04"/>
    <w:rsid w:val="008C447C"/>
    <w:rsid w:val="008D076D"/>
    <w:rsid w:val="008D2382"/>
    <w:rsid w:val="008D28BD"/>
    <w:rsid w:val="008D418F"/>
    <w:rsid w:val="008D4307"/>
    <w:rsid w:val="008D5795"/>
    <w:rsid w:val="008D610B"/>
    <w:rsid w:val="008D7916"/>
    <w:rsid w:val="008E22FF"/>
    <w:rsid w:val="008E2B03"/>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7EED"/>
    <w:rsid w:val="00970B20"/>
    <w:rsid w:val="00976D05"/>
    <w:rsid w:val="00977F82"/>
    <w:rsid w:val="009802CA"/>
    <w:rsid w:val="00981719"/>
    <w:rsid w:val="0098615E"/>
    <w:rsid w:val="00987E64"/>
    <w:rsid w:val="009925F3"/>
    <w:rsid w:val="009929AA"/>
    <w:rsid w:val="009931B7"/>
    <w:rsid w:val="00993719"/>
    <w:rsid w:val="009947CA"/>
    <w:rsid w:val="00994D94"/>
    <w:rsid w:val="00995A66"/>
    <w:rsid w:val="00996B6A"/>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229"/>
    <w:rsid w:val="009E2675"/>
    <w:rsid w:val="009E4557"/>
    <w:rsid w:val="009E460B"/>
    <w:rsid w:val="009E503F"/>
    <w:rsid w:val="009E6965"/>
    <w:rsid w:val="009E7C7E"/>
    <w:rsid w:val="009F2992"/>
    <w:rsid w:val="009F3880"/>
    <w:rsid w:val="009F5513"/>
    <w:rsid w:val="009F634A"/>
    <w:rsid w:val="009F70D2"/>
    <w:rsid w:val="009F7528"/>
    <w:rsid w:val="00A0452A"/>
    <w:rsid w:val="00A05A6C"/>
    <w:rsid w:val="00A11909"/>
    <w:rsid w:val="00A141AD"/>
    <w:rsid w:val="00A17041"/>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D09C3"/>
    <w:rsid w:val="00AD1CFC"/>
    <w:rsid w:val="00AD2E8A"/>
    <w:rsid w:val="00AD75F2"/>
    <w:rsid w:val="00AD789B"/>
    <w:rsid w:val="00AE05F9"/>
    <w:rsid w:val="00AE3C12"/>
    <w:rsid w:val="00AE4D40"/>
    <w:rsid w:val="00AF3036"/>
    <w:rsid w:val="00AF39D5"/>
    <w:rsid w:val="00AF42DF"/>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237A"/>
    <w:rsid w:val="00B33452"/>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7A96"/>
    <w:rsid w:val="00B710CE"/>
    <w:rsid w:val="00B71986"/>
    <w:rsid w:val="00B75153"/>
    <w:rsid w:val="00B76379"/>
    <w:rsid w:val="00B763F5"/>
    <w:rsid w:val="00B7680D"/>
    <w:rsid w:val="00B778EC"/>
    <w:rsid w:val="00B804CC"/>
    <w:rsid w:val="00B81D6E"/>
    <w:rsid w:val="00B83292"/>
    <w:rsid w:val="00B868AE"/>
    <w:rsid w:val="00B86C55"/>
    <w:rsid w:val="00B917C5"/>
    <w:rsid w:val="00B9181D"/>
    <w:rsid w:val="00B94B61"/>
    <w:rsid w:val="00B94D62"/>
    <w:rsid w:val="00B974EB"/>
    <w:rsid w:val="00B9753B"/>
    <w:rsid w:val="00BA1833"/>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95A00"/>
    <w:rsid w:val="00CA2616"/>
    <w:rsid w:val="00CA572C"/>
    <w:rsid w:val="00CA6E54"/>
    <w:rsid w:val="00CA7054"/>
    <w:rsid w:val="00CA7225"/>
    <w:rsid w:val="00CA77A9"/>
    <w:rsid w:val="00CB549B"/>
    <w:rsid w:val="00CB6CA9"/>
    <w:rsid w:val="00CB791A"/>
    <w:rsid w:val="00CC1151"/>
    <w:rsid w:val="00CC14A3"/>
    <w:rsid w:val="00CC32FA"/>
    <w:rsid w:val="00CC515C"/>
    <w:rsid w:val="00CC771E"/>
    <w:rsid w:val="00CD1EF2"/>
    <w:rsid w:val="00CD32C6"/>
    <w:rsid w:val="00CE1ADA"/>
    <w:rsid w:val="00CE322E"/>
    <w:rsid w:val="00CE33AD"/>
    <w:rsid w:val="00CE4A42"/>
    <w:rsid w:val="00CE610E"/>
    <w:rsid w:val="00CE6A3B"/>
    <w:rsid w:val="00CE7987"/>
    <w:rsid w:val="00CF1F75"/>
    <w:rsid w:val="00CF2CDD"/>
    <w:rsid w:val="00CF37FE"/>
    <w:rsid w:val="00CF5BA7"/>
    <w:rsid w:val="00CF6EFC"/>
    <w:rsid w:val="00D0314D"/>
    <w:rsid w:val="00D05688"/>
    <w:rsid w:val="00D05EB6"/>
    <w:rsid w:val="00D06577"/>
    <w:rsid w:val="00D075EF"/>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3BAD"/>
    <w:rsid w:val="00DA4158"/>
    <w:rsid w:val="00DA419A"/>
    <w:rsid w:val="00DA4CA8"/>
    <w:rsid w:val="00DA568B"/>
    <w:rsid w:val="00DA705C"/>
    <w:rsid w:val="00DB042A"/>
    <w:rsid w:val="00DB2F58"/>
    <w:rsid w:val="00DB3D42"/>
    <w:rsid w:val="00DB4F71"/>
    <w:rsid w:val="00DB5152"/>
    <w:rsid w:val="00DB58AA"/>
    <w:rsid w:val="00DB7C97"/>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A0A3C"/>
    <w:rsid w:val="00FA29B2"/>
    <w:rsid w:val="00FA5AD9"/>
    <w:rsid w:val="00FA6F70"/>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494283D"/>
    <w:rsid w:val="15F3E0A0"/>
    <w:rsid w:val="17961003"/>
    <w:rsid w:val="192DA28C"/>
    <w:rsid w:val="1EE932FB"/>
    <w:rsid w:val="2E3D7A12"/>
    <w:rsid w:val="3185103C"/>
    <w:rsid w:val="330C4A78"/>
    <w:rsid w:val="350BE172"/>
    <w:rsid w:val="39F8A7DF"/>
    <w:rsid w:val="3D981E1E"/>
    <w:rsid w:val="41928FB0"/>
    <w:rsid w:val="47911D65"/>
    <w:rsid w:val="4B871C0C"/>
    <w:rsid w:val="4D00397D"/>
    <w:rsid w:val="4FB1E413"/>
    <w:rsid w:val="58FCA906"/>
    <w:rsid w:val="635BE40E"/>
    <w:rsid w:val="6CAD61EB"/>
    <w:rsid w:val="744CC5D5"/>
    <w:rsid w:val="75E378CF"/>
    <w:rsid w:val="79707633"/>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B2C4D610-9282-48AA-B84E-CDA064D3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F9D"/>
    <w:pPr>
      <w:spacing w:after="0" w:line="312" w:lineRule="auto"/>
      <w:jc w:val="both"/>
    </w:pPr>
    <w:rPr>
      <w:rFonts w:ascii="Arial" w:eastAsiaTheme="minorEastAsia" w:hAnsi="Arial"/>
      <w:sz w:val="20"/>
      <w:szCs w:val="20"/>
    </w:rPr>
  </w:style>
  <w:style w:type="paragraph" w:styleId="Heading1">
    <w:name w:val="heading 1"/>
    <w:basedOn w:val="Normal"/>
    <w:next w:val="Normal"/>
    <w:link w:val="Heading1Char"/>
    <w:qFormat/>
    <w:rsid w:val="00544905"/>
    <w:pPr>
      <w:keepNext/>
      <w:numPr>
        <w:numId w:val="18"/>
      </w:numPr>
      <w:spacing w:before="400" w:after="240" w:line="240" w:lineRule="auto"/>
      <w:outlineLvl w:val="0"/>
    </w:pPr>
    <w:rPr>
      <w:rFonts w:eastAsiaTheme="minorHAnsi" w:cs="Arial"/>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905"/>
    <w:rPr>
      <w:rFonts w:ascii="Arial" w:hAnsi="Arial" w:cs="Arial"/>
      <w:caps/>
      <w:color w:val="7F7F7F" w:themeColor="text1" w:themeTint="80"/>
      <w:sz w:val="28"/>
      <w:lang w:val="en-GB" w:eastAsia="nl-NL"/>
    </w:rPr>
  </w:style>
  <w:style w:type="character" w:customStyle="1" w:styleId="Heading2Char">
    <w:name w:val="Heading 2 Char"/>
    <w:basedOn w:val="DefaultParagraphFont"/>
    <w:link w:val="Heading2"/>
    <w:rsid w:val="00544905"/>
    <w:rPr>
      <w:rFonts w:ascii="Arial" w:hAnsi="Arial" w:cs="Arial"/>
      <w:color w:val="7F7F7F" w:themeColor="text1" w:themeTint="80"/>
      <w:sz w:val="28"/>
      <w:lang w:val="en-GB" w:eastAsia="nl-NL"/>
    </w:rPr>
  </w:style>
  <w:style w:type="character" w:customStyle="1" w:styleId="Heading3Char">
    <w:name w:val="Heading 3 Char"/>
    <w:basedOn w:val="DefaultParagraphFont"/>
    <w:link w:val="Heading3"/>
    <w:rsid w:val="00544905"/>
    <w:rPr>
      <w:rFonts w:ascii="Arial" w:hAnsi="Arial" w:cs="Arial"/>
      <w:color w:val="7F7F7F" w:themeColor="text1" w:themeTint="80"/>
      <w:lang w:val="en-GB" w:eastAsia="nl-NL"/>
    </w:rPr>
  </w:style>
  <w:style w:type="character" w:customStyle="1" w:styleId="Heading4Char">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customStyle="1" w:styleId="Heading5Char">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customStyle="1" w:styleId="Heading6Char">
    <w:name w:val="Heading 6 Char"/>
    <w:basedOn w:val="DefaultParagraphFont"/>
    <w:link w:val="Heading6"/>
    <w:uiPriority w:val="9"/>
    <w:rsid w:val="00544905"/>
    <w:rPr>
      <w:rFonts w:ascii="Arial" w:eastAsiaTheme="majorEastAsia" w:hAnsi="Arial" w:cstheme="majorBidi"/>
      <w:i/>
      <w:iCs/>
      <w:sz w:val="20"/>
      <w:szCs w:val="20"/>
    </w:rPr>
  </w:style>
  <w:style w:type="character" w:customStyle="1" w:styleId="Heading7Char">
    <w:name w:val="Heading 7 Char"/>
    <w:basedOn w:val="DefaultParagraphFont"/>
    <w:link w:val="Heading7"/>
    <w:uiPriority w:val="9"/>
    <w:rsid w:val="00544905"/>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54490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44905"/>
    <w:rPr>
      <w:rFonts w:asciiTheme="majorHAnsi" w:eastAsiaTheme="majorEastAsia" w:hAnsiTheme="majorHAnsi" w:cstheme="majorBidi"/>
      <w:i/>
      <w:iCs/>
      <w:color w:val="404040" w:themeColor="text1" w:themeTint="BF"/>
      <w:sz w:val="20"/>
      <w:szCs w:val="20"/>
    </w:rPr>
  </w:style>
  <w:style w:type="paragraph" w:customStyle="1" w:styleId="BulletPoint">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17"/>
      </w:numPr>
      <w:contextualSpacing/>
    </w:pPr>
  </w:style>
  <w:style w:type="character" w:customStyle="1" w:styleId="BulletPointChar">
    <w:name w:val="Bullet Point Char"/>
    <w:basedOn w:val="DefaultParagraphFont"/>
    <w:link w:val="BulletPoint"/>
    <w:rsid w:val="0035143F"/>
    <w:rPr>
      <w:rFonts w:ascii="Arial" w:eastAsiaTheme="minorEastAsia" w:hAnsi="Arial"/>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0C61CA"/>
    <w:pPr>
      <w:spacing w:before="2268" w:after="300"/>
      <w:contextualSpacing/>
      <w:jc w:val="center"/>
    </w:pPr>
    <w:rPr>
      <w:rFonts w:eastAsiaTheme="majorEastAsia" w:cstheme="majorBidi"/>
      <w:color w:val="0100FE"/>
      <w:spacing w:val="5"/>
      <w:kern w:val="28"/>
      <w:sz w:val="56"/>
      <w:szCs w:val="52"/>
      <w:lang w:val="en-GB"/>
    </w:rPr>
  </w:style>
  <w:style w:type="character" w:customStyle="1" w:styleId="TitleChar">
    <w:name w:val="Title Char"/>
    <w:basedOn w:val="DefaultParagraphFont"/>
    <w:link w:val="Title"/>
    <w:uiPriority w:val="10"/>
    <w:rsid w:val="000C61CA"/>
    <w:rPr>
      <w:rFonts w:ascii="Arial" w:eastAsiaTheme="majorEastAsia" w:hAnsi="Arial"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20"/>
      </w:numPr>
      <w:contextualSpacing/>
    </w:pPr>
    <w:rPr>
      <w:rFonts w:cs="Arial"/>
      <w:bCs/>
      <w:szCs w:val="22"/>
      <w:lang w:val="en-GB"/>
    </w:rPr>
  </w:style>
  <w:style w:type="character" w:customStyle="1" w:styleId="ListParagraphChar">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uiPriority w:val="34"/>
    <w:qFormat/>
    <w:locked/>
    <w:rsid w:val="00544905"/>
    <w:rPr>
      <w:rFonts w:ascii="Arial" w:eastAsiaTheme="minorEastAsia" w:hAnsi="Arial" w:cs="Arial"/>
      <w:bCs/>
      <w:sz w:val="20"/>
      <w:lang w:val="en-GB"/>
    </w:rPr>
  </w:style>
  <w:style w:type="paragraph" w:customStyle="1" w:styleId="Numbering">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customStyle="1" w:styleId="NumberingChar">
    <w:name w:val="Numbering Char"/>
    <w:link w:val="Numbering"/>
    <w:rsid w:val="00544905"/>
    <w:rPr>
      <w:rFonts w:ascii="Arial" w:eastAsia="Arial Unicode MS" w:hAnsi="Arial" w:cs="Arial"/>
      <w:color w:val="000000"/>
      <w:w w:val="104"/>
      <w:sz w:val="20"/>
      <w:szCs w:val="20"/>
    </w:rPr>
  </w:style>
  <w:style w:type="paragraph" w:styleId="FootnoteText">
    <w:name w:val="footnote text"/>
    <w:basedOn w:val="Normal"/>
    <w:link w:val="FootnoteTextChar"/>
    <w:autoRedefine/>
    <w:rsid w:val="00544905"/>
    <w:rPr>
      <w:lang w:val="en-GB"/>
    </w:rPr>
  </w:style>
  <w:style w:type="character" w:customStyle="1" w:styleId="FootnoteTextChar">
    <w:name w:val="Footnote Text Char"/>
    <w:basedOn w:val="DefaultParagraphFont"/>
    <w:link w:val="FootnoteText"/>
    <w:rsid w:val="00544905"/>
    <w:rPr>
      <w:rFonts w:ascii="Arial" w:eastAsiaTheme="minorEastAsia" w:hAnsi="Arial"/>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eastAsiaTheme="majorEastAsia" w:hAnsiTheme="majorHAnsi" w:cstheme="majorBidi"/>
      <w:i/>
      <w:iCs/>
      <w:color w:val="3366FF"/>
      <w:spacing w:val="15"/>
      <w:sz w:val="24"/>
    </w:rPr>
  </w:style>
  <w:style w:type="character" w:customStyle="1" w:styleId="SubtitleChar">
    <w:name w:val="Subtitle Char"/>
    <w:basedOn w:val="DefaultParagraphFont"/>
    <w:link w:val="Subtitle"/>
    <w:uiPriority w:val="11"/>
    <w:rsid w:val="002B27D1"/>
    <w:rPr>
      <w:rFonts w:asciiTheme="majorHAnsi" w:eastAsiaTheme="majorEastAsia" w:hAnsiTheme="majorHAnsi"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customStyle="1" w:styleId="QuoteChar">
    <w:name w:val="Quote Char"/>
    <w:basedOn w:val="DefaultParagraphFont"/>
    <w:link w:val="Quote"/>
    <w:uiPriority w:val="29"/>
    <w:rsid w:val="00544905"/>
    <w:rPr>
      <w:rFonts w:ascii="Arial" w:eastAsiaTheme="minorEastAsia" w:hAnsi="Arial"/>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customStyle="1" w:styleId="NoSpacingChar">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customStyle="1" w:styleId="HeaderChar">
    <w:name w:val="Header Char"/>
    <w:basedOn w:val="DefaultParagraphFont"/>
    <w:link w:val="Header"/>
    <w:uiPriority w:val="99"/>
    <w:rsid w:val="00544905"/>
    <w:rPr>
      <w:rFonts w:ascii="Arial" w:eastAsiaTheme="minorEastAsia" w:hAnsi="Arial"/>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customStyle="1" w:styleId="FooterChar">
    <w:name w:val="Footer Char"/>
    <w:basedOn w:val="DefaultParagraphFont"/>
    <w:link w:val="Footer"/>
    <w:uiPriority w:val="99"/>
    <w:rsid w:val="00544905"/>
    <w:rPr>
      <w:rFonts w:ascii="Arial" w:eastAsiaTheme="minorEastAsia" w:hAnsi="Arial"/>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905"/>
    <w:rPr>
      <w:rFonts w:ascii="Tahoma" w:eastAsiaTheme="minorEastAsia" w:hAnsi="Tahoma" w:cs="Tahoma"/>
      <w:sz w:val="16"/>
      <w:szCs w:val="16"/>
    </w:rPr>
  </w:style>
  <w:style w:type="table" w:styleId="TableGrid">
    <w:name w:val="Table Grid"/>
    <w:basedOn w:val="TableNormal"/>
    <w:uiPriority w:val="59"/>
    <w:rsid w:val="00544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customStyle="1" w:styleId="CommentTextChar">
    <w:name w:val="Comment Text Char"/>
    <w:basedOn w:val="DefaultParagraphFont"/>
    <w:link w:val="CommentText"/>
    <w:uiPriority w:val="99"/>
    <w:rsid w:val="00544905"/>
    <w:rPr>
      <w:rFonts w:ascii="Arial" w:eastAsiaTheme="minorEastAsia" w:hAnsi="Arial"/>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customStyle="1" w:styleId="CommentSubjectChar">
    <w:name w:val="Comment Subject Char"/>
    <w:basedOn w:val="CommentTextChar"/>
    <w:link w:val="CommentSubject"/>
    <w:uiPriority w:val="99"/>
    <w:semiHidden/>
    <w:rsid w:val="00544905"/>
    <w:rPr>
      <w:rFonts w:ascii="Arial" w:eastAsiaTheme="minorEastAsia" w:hAnsi="Arial"/>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544905"/>
    <w:rPr>
      <w:rFonts w:ascii="Times New Roman" w:eastAsiaTheme="minorEastAsia" w:hAnsi="Times New Roman" w:cs="Times New Roman"/>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eastAsiaTheme="minorHAnsi" w:hAnsi="Times New Roman" w:cs="Times New Roman"/>
      <w:sz w:val="24"/>
      <w:szCs w:val="24"/>
      <w:lang w:val="en-GB" w:eastAsia="en-GB"/>
    </w:rPr>
  </w:style>
  <w:style w:type="table" w:customStyle="1" w:styleId="ListTable1Light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1">
    <w:name w:val="Unresolved Mention1"/>
    <w:basedOn w:val="DefaultParagraphFont"/>
    <w:uiPriority w:val="99"/>
    <w:semiHidden/>
    <w:unhideWhenUsed/>
    <w:rsid w:val="00B917C5"/>
    <w:rPr>
      <w:color w:val="808080"/>
      <w:shd w:val="clear" w:color="auto" w:fill="E6E6E6"/>
    </w:rPr>
  </w:style>
  <w:style w:type="table" w:customStyle="1" w:styleId="GridTable41">
    <w:name w:val="Grid Table 41"/>
    <w:basedOn w:val="TableNormal"/>
    <w:uiPriority w:val="49"/>
    <w:rsid w:val="00B917C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style-span">
    <w:name w:val="apple-style-span"/>
    <w:basedOn w:val="DefaultParagraphFont"/>
    <w:uiPriority w:val="99"/>
    <w:rsid w:val="00544905"/>
    <w:rPr>
      <w:rFonts w:cs="Times New Roman"/>
    </w:rPr>
  </w:style>
  <w:style w:type="paragraph" w:customStyle="1" w:styleId="BalloonText1">
    <w:name w:val="Balloon Text1"/>
    <w:basedOn w:val="Normal"/>
    <w:uiPriority w:val="99"/>
    <w:semiHidden/>
    <w:rsid w:val="00544905"/>
    <w:rPr>
      <w:rFonts w:ascii="Tahoma" w:hAnsi="Tahoma" w:cs="Tahoma"/>
      <w:sz w:val="16"/>
      <w:szCs w:val="16"/>
    </w:rPr>
  </w:style>
  <w:style w:type="paragraph" w:customStyle="1" w:styleId="BalloonText2">
    <w:name w:val="Balloon Text2"/>
    <w:basedOn w:val="Normal"/>
    <w:uiPriority w:val="99"/>
    <w:semiHidden/>
    <w:rsid w:val="00544905"/>
    <w:rPr>
      <w:rFonts w:ascii="Tahoma" w:hAnsi="Tahoma" w:cs="Tahoma"/>
      <w:sz w:val="16"/>
      <w:szCs w:val="16"/>
    </w:rPr>
  </w:style>
  <w:style w:type="paragraph" w:customStyle="1" w:styleId="BalloonText3">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customStyle="1" w:styleId="BodyTextChar">
    <w:name w:val="Body Text Char"/>
    <w:basedOn w:val="DefaultParagraphFont"/>
    <w:link w:val="BodyText"/>
    <w:uiPriority w:val="99"/>
    <w:rsid w:val="00544905"/>
    <w:rPr>
      <w:rFonts w:ascii="Arial" w:eastAsiaTheme="minorEastAsia" w:hAnsi="Arial"/>
      <w:sz w:val="20"/>
      <w:szCs w:val="20"/>
    </w:rPr>
  </w:style>
  <w:style w:type="paragraph" w:styleId="BodyText2">
    <w:name w:val="Body Text 2"/>
    <w:basedOn w:val="Normal"/>
    <w:link w:val="BodyText2Char"/>
    <w:uiPriority w:val="99"/>
    <w:rsid w:val="00544905"/>
  </w:style>
  <w:style w:type="character" w:customStyle="1" w:styleId="BodyText2Char">
    <w:name w:val="Body Text 2 Char"/>
    <w:basedOn w:val="DefaultParagraphFont"/>
    <w:link w:val="BodyText2"/>
    <w:uiPriority w:val="99"/>
    <w:rsid w:val="00544905"/>
    <w:rPr>
      <w:rFonts w:ascii="Arial" w:eastAsiaTheme="minorEastAsia" w:hAnsi="Arial"/>
      <w:sz w:val="20"/>
      <w:szCs w:val="20"/>
    </w:rPr>
  </w:style>
  <w:style w:type="paragraph" w:styleId="BodyText3">
    <w:name w:val="Body Text 3"/>
    <w:basedOn w:val="Normal"/>
    <w:link w:val="BodyText3Char"/>
    <w:uiPriority w:val="99"/>
    <w:rsid w:val="00544905"/>
    <w:pPr>
      <w:jc w:val="center"/>
    </w:pPr>
    <w:rPr>
      <w:sz w:val="16"/>
      <w:szCs w:val="16"/>
    </w:rPr>
  </w:style>
  <w:style w:type="character" w:customStyle="1" w:styleId="BodyText3Char">
    <w:name w:val="Body Text 3 Char"/>
    <w:basedOn w:val="DefaultParagraphFont"/>
    <w:link w:val="BodyText3"/>
    <w:uiPriority w:val="99"/>
    <w:rsid w:val="00544905"/>
    <w:rPr>
      <w:rFonts w:ascii="Arial" w:eastAsiaTheme="minorEastAsia" w:hAnsi="Arial"/>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customStyle="1" w:styleId="BodyTextIndentChar">
    <w:name w:val="Body Text Indent Char"/>
    <w:basedOn w:val="DefaultParagraphFont"/>
    <w:link w:val="BodyTextIndent"/>
    <w:uiPriority w:val="99"/>
    <w:rsid w:val="00544905"/>
    <w:rPr>
      <w:rFonts w:ascii="Arial" w:eastAsiaTheme="minorEastAsia" w:hAnsi="Arial"/>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customStyle="1" w:styleId="BodyTextIndent2Char">
    <w:name w:val="Body Text Indent 2 Char"/>
    <w:basedOn w:val="DefaultParagraphFont"/>
    <w:link w:val="BodyTextIndent2"/>
    <w:uiPriority w:val="99"/>
    <w:rsid w:val="00544905"/>
    <w:rPr>
      <w:rFonts w:ascii="Arial" w:eastAsiaTheme="minorEastAsia" w:hAnsi="Arial"/>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customStyle="1" w:styleId="BodyTextIndent3Char">
    <w:name w:val="Body Text Indent 3 Char"/>
    <w:basedOn w:val="DefaultParagraphFont"/>
    <w:link w:val="BodyTextIndent3"/>
    <w:uiPriority w:val="99"/>
    <w:rsid w:val="00544905"/>
    <w:rPr>
      <w:rFonts w:ascii="Arial" w:eastAsiaTheme="minorEastAsia" w:hAnsi="Arial"/>
      <w:sz w:val="16"/>
      <w:szCs w:val="16"/>
    </w:rPr>
  </w:style>
  <w:style w:type="character" w:customStyle="1" w:styleId="Char">
    <w:name w:val="Char"/>
    <w:uiPriority w:val="99"/>
    <w:semiHidden/>
    <w:rsid w:val="00544905"/>
    <w:rPr>
      <w:rFonts w:ascii="Tahoma" w:hAnsi="Tahoma"/>
      <w:sz w:val="16"/>
      <w:lang w:val="de-DE" w:eastAsia="de-DE"/>
    </w:rPr>
  </w:style>
  <w:style w:type="character" w:customStyle="1" w:styleId="CharChar">
    <w:name w:val="Char Char"/>
    <w:uiPriority w:val="99"/>
    <w:semiHidden/>
    <w:rsid w:val="00544905"/>
    <w:rPr>
      <w:rFonts w:ascii="Tahoma" w:hAnsi="Tahoma"/>
      <w:sz w:val="16"/>
      <w:lang w:val="de-DE" w:eastAsia="de-DE"/>
    </w:rPr>
  </w:style>
  <w:style w:type="paragraph" w:customStyle="1" w:styleId="CommentSubject1">
    <w:name w:val="Comment Subject1"/>
    <w:basedOn w:val="CommentText"/>
    <w:next w:val="CommentText"/>
    <w:uiPriority w:val="99"/>
    <w:semiHidden/>
    <w:rsid w:val="00544905"/>
    <w:rPr>
      <w:b/>
      <w:bCs/>
    </w:rPr>
  </w:style>
  <w:style w:type="paragraph" w:customStyle="1" w:styleId="CommentSubject2">
    <w:name w:val="Comment Subject2"/>
    <w:basedOn w:val="CommentText"/>
    <w:next w:val="CommentText"/>
    <w:uiPriority w:val="99"/>
    <w:semiHidden/>
    <w:rsid w:val="00544905"/>
    <w:rPr>
      <w:b/>
      <w:bCs/>
    </w:rPr>
  </w:style>
  <w:style w:type="paragraph" w:customStyle="1" w:styleId="CommentSubject3">
    <w:name w:val="Comment Subject3"/>
    <w:basedOn w:val="CommentText"/>
    <w:next w:val="CommentText"/>
    <w:uiPriority w:val="99"/>
    <w:semiHidden/>
    <w:rsid w:val="00544905"/>
    <w:rPr>
      <w:b/>
      <w:bCs/>
    </w:rPr>
  </w:style>
  <w:style w:type="paragraph" w:customStyle="1" w:styleId="CommentSubject4">
    <w:name w:val="Comment Subject4"/>
    <w:basedOn w:val="CommentText"/>
    <w:next w:val="CommentText"/>
    <w:uiPriority w:val="99"/>
    <w:semiHidden/>
    <w:rsid w:val="00544905"/>
    <w:rPr>
      <w:b/>
      <w:bCs/>
    </w:rPr>
  </w:style>
  <w:style w:type="paragraph" w:customStyle="1" w:styleId="CommentSubject5">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customStyle="1" w:styleId="DateChar">
    <w:name w:val="Date Char"/>
    <w:basedOn w:val="DefaultParagraphFont"/>
    <w:link w:val="Date"/>
    <w:uiPriority w:val="99"/>
    <w:rsid w:val="00544905"/>
    <w:rPr>
      <w:rFonts w:ascii="Arial" w:eastAsiaTheme="minorEastAsia" w:hAnsi="Arial"/>
      <w:sz w:val="20"/>
      <w:szCs w:val="20"/>
    </w:rPr>
  </w:style>
  <w:style w:type="table" w:customStyle="1" w:styleId="TableauGrille41">
    <w:name w:val="Tableau Grille 41"/>
    <w:basedOn w:val="TableNormal"/>
    <w:uiPriority w:val="49"/>
    <w:rsid w:val="0054490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HelleListe-Akzent51">
    <w:name w:val="Helle Liste - Akzent 51"/>
    <w:basedOn w:val="Normal"/>
    <w:link w:val="HelleListe-Akzent51Char"/>
    <w:uiPriority w:val="34"/>
    <w:qFormat/>
    <w:rsid w:val="00544905"/>
    <w:pPr>
      <w:numPr>
        <w:numId w:val="19"/>
      </w:numPr>
      <w:spacing w:after="120"/>
      <w:contextualSpacing/>
    </w:pPr>
    <w:rPr>
      <w:rFonts w:eastAsiaTheme="minorHAnsi" w:cs="Arial"/>
      <w:color w:val="000000"/>
      <w:sz w:val="22"/>
      <w:szCs w:val="22"/>
      <w:lang w:val="en-GB"/>
    </w:rPr>
  </w:style>
  <w:style w:type="character" w:customStyle="1" w:styleId="HelleListe-Akzent51Char">
    <w:name w:val="Helle Liste - Akzent 51 Char"/>
    <w:link w:val="HelleListe-Akzent51"/>
    <w:uiPriority w:val="34"/>
    <w:locked/>
    <w:rsid w:val="00544905"/>
    <w:rPr>
      <w:rFonts w:ascii="Arial" w:hAnsi="Arial" w:cs="Arial"/>
      <w:color w:val="000000"/>
      <w:lang w:val="en-GB"/>
    </w:rPr>
  </w:style>
  <w:style w:type="paragraph" w:customStyle="1" w:styleId="Kommentarthema1">
    <w:name w:val="Kommentarthema1"/>
    <w:basedOn w:val="CommentText"/>
    <w:next w:val="CommentText"/>
    <w:uiPriority w:val="99"/>
    <w:semiHidden/>
    <w:rsid w:val="00544905"/>
    <w:rPr>
      <w:b/>
      <w:bCs/>
    </w:rPr>
  </w:style>
  <w:style w:type="table" w:customStyle="1" w:styleId="TableauListe1Clair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solistparagraph0">
    <w:name w:val="msolistparagraph"/>
    <w:basedOn w:val="Normal"/>
    <w:uiPriority w:val="99"/>
    <w:rsid w:val="00544905"/>
    <w:pPr>
      <w:ind w:left="720"/>
    </w:pPr>
    <w:rPr>
      <w:rFonts w:ascii="Trebuchet MS" w:hAnsi="Trebuchet MS"/>
    </w:rPr>
  </w:style>
  <w:style w:type="paragraph" w:customStyle="1" w:styleId="Sprechblasentext1">
    <w:name w:val="Sprechblasentext1"/>
    <w:basedOn w:val="Normal"/>
    <w:uiPriority w:val="99"/>
    <w:semiHidden/>
    <w:rsid w:val="00544905"/>
    <w:rPr>
      <w:rFonts w:ascii="Tahoma" w:hAnsi="Tahoma" w:cs="Tahoma"/>
      <w:sz w:val="16"/>
      <w:szCs w:val="16"/>
    </w:rPr>
  </w:style>
  <w:style w:type="paragraph" w:customStyle="1" w:styleId="Sprechblasentext2">
    <w:name w:val="Sprechblasentext2"/>
    <w:basedOn w:val="Normal"/>
    <w:uiPriority w:val="99"/>
    <w:semiHidden/>
    <w:rsid w:val="00544905"/>
    <w:rPr>
      <w:rFonts w:ascii="Tahoma" w:hAnsi="Tahoma" w:cs="Tahoma"/>
      <w:sz w:val="16"/>
      <w:szCs w:val="16"/>
    </w:rPr>
  </w:style>
  <w:style w:type="table" w:customStyle="1" w:styleId="TableGridLight1">
    <w:name w:val="Table Grid Light1"/>
    <w:basedOn w:val="TableNormal"/>
    <w:uiPriority w:val="99"/>
    <w:rsid w:val="00544905"/>
    <w:pPr>
      <w:spacing w:after="0" w:line="240" w:lineRule="auto"/>
    </w:pPr>
    <w:rPr>
      <w:rFonts w:ascii="Times New Roman" w:eastAsia="Times New Roman" w:hAnsi="Times New Roman" w:cs="Times New Roman"/>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
    <w:name w:val="Text"/>
    <w:basedOn w:val="Normal"/>
    <w:uiPriority w:val="99"/>
    <w:rsid w:val="00544905"/>
    <w:pPr>
      <w:spacing w:after="120"/>
      <w:ind w:left="1276"/>
    </w:pPr>
    <w:rPr>
      <w:rFonts w:ascii="Verdana" w:hAnsi="Verdana"/>
      <w:sz w:val="18"/>
      <w:lang w:eastAsia="nl-NL"/>
    </w:rPr>
  </w:style>
  <w:style w:type="character" w:customStyle="1" w:styleId="TextedebullesCar">
    <w:name w:val="Texte de bulles Car"/>
    <w:uiPriority w:val="99"/>
    <w:semiHidden/>
    <w:rsid w:val="00544905"/>
    <w:rPr>
      <w:rFonts w:ascii="Tahoma" w:hAnsi="Tahoma"/>
      <w:sz w:val="16"/>
      <w:lang w:val="de-DE" w:eastAsia="de-DE"/>
    </w:rPr>
  </w:style>
  <w:style w:type="paragraph" w:customStyle="1" w:styleId="Textedebulles1">
    <w:name w:val="Texte de bulles1"/>
    <w:basedOn w:val="Normal"/>
    <w:uiPriority w:val="99"/>
    <w:semiHidden/>
    <w:rsid w:val="00544905"/>
    <w:rPr>
      <w:rFonts w:ascii="Tahoma" w:hAnsi="Tahoma" w:cs="Tahoma"/>
      <w:sz w:val="16"/>
      <w:szCs w:val="16"/>
    </w:rPr>
  </w:style>
  <w:style w:type="paragraph" w:customStyle="1" w:styleId="Textedebulles2">
    <w:name w:val="Texte de bulles2"/>
    <w:basedOn w:val="Normal"/>
    <w:uiPriority w:val="99"/>
    <w:semiHidden/>
    <w:rsid w:val="00544905"/>
    <w:rPr>
      <w:rFonts w:ascii="Tahoma" w:hAnsi="Tahoma" w:cs="Tahoma"/>
      <w:sz w:val="16"/>
      <w:szCs w:val="16"/>
    </w:rPr>
  </w:style>
  <w:style w:type="character" w:customStyle="1" w:styleId="UnresolvedMention2">
    <w:name w:val="Unresolved Mention2"/>
    <w:basedOn w:val="DefaultParagraphFont"/>
    <w:uiPriority w:val="99"/>
    <w:semiHidden/>
    <w:unhideWhenUsed/>
    <w:rsid w:val="00544905"/>
    <w:rPr>
      <w:color w:val="808080"/>
      <w:shd w:val="clear" w:color="auto" w:fill="E6E6E6"/>
    </w:rPr>
  </w:style>
  <w:style w:type="table" w:customStyle="1" w:styleId="TableauListe7Couleur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Department">
    <w:name w:val="Department"/>
    <w:basedOn w:val="Normal"/>
    <w:rsid w:val="00167F46"/>
    <w:pPr>
      <w:spacing w:before="60" w:after="240"/>
    </w:pPr>
    <w:rPr>
      <w:rFonts w:ascii="Verdana" w:eastAsia="Times New Roman" w:hAnsi="Verdana"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eastAsiaTheme="majorEastAsia" w:hAnsiTheme="majorHAnsi" w:cstheme="majorBidi"/>
      <w:b/>
      <w:bCs/>
      <w:caps w:val="0"/>
      <w:color w:val="810400" w:themeColor="accent1" w:themeShade="BF"/>
      <w:szCs w:val="28"/>
      <w:lang w:val="en-US" w:eastAsia="en-US"/>
    </w:rPr>
  </w:style>
  <w:style w:type="character" w:styleId="UnresolvedMention">
    <w:name w:val="Unresolved Mention"/>
    <w:basedOn w:val="DefaultParagraphFont"/>
    <w:uiPriority w:val="99"/>
    <w:semiHidden/>
    <w:unhideWhenUsed/>
    <w:rsid w:val="00437E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1999457276">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ndesnetzagentur.de/DE/Fachthemen/ElektrizitaetundGas/HandelundVertrieb/EuropElektrBinnenmarkt/Downloads/Genehmigung_622_22_006.pdf?__blob=publicationFile&amp;v=2"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netzentwicklungsplan.de/en/fron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mwk.de/Redaktion/DE/Downloads/A/aktionsplan-gebotszone.htm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08BE0-12E6-48FC-B069-C220B408F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5359</Words>
  <Characters>30551</Characters>
  <Application>Microsoft Office Word</Application>
  <DocSecurity>0</DocSecurity>
  <Lines>254</Lines>
  <Paragraphs>71</Paragraphs>
  <ScaleCrop>false</ScaleCrop>
  <Company>TenneT TSO B.V.</Company>
  <LinksUpToDate>false</LinksUpToDate>
  <CharactersWithSpaces>35839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TSOs non-paper</dc:title>
  <dc:creator>Anouk van der Wansem</dc:creator>
  <cp:lastModifiedBy>Alexandra Andor</cp:lastModifiedBy>
  <cp:revision>13</cp:revision>
  <dcterms:created xsi:type="dcterms:W3CDTF">2023-02-03T13:46:00Z</dcterms:created>
  <dcterms:modified xsi:type="dcterms:W3CDTF">2023-03-02T11:17:00Z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ies>
</file>